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33520" w:rsidRPr="00985ED3" w:rsidRDefault="00C33520">
      <w:pPr>
        <w:rPr>
          <w:b/>
        </w:rPr>
      </w:pPr>
      <w:r w:rsidRPr="00985ED3">
        <w:rPr>
          <w:b/>
        </w:rPr>
        <w:t>Chemical energy and gravi</w:t>
      </w:r>
      <w:ins w:id="0" w:author="Nicole LaDue" w:date="2010-11-15T21:05:00Z">
        <w:r w:rsidR="00864B94">
          <w:rPr>
            <w:b/>
          </w:rPr>
          <w:t>t</w:t>
        </w:r>
      </w:ins>
      <w:r w:rsidRPr="00985ED3">
        <w:rPr>
          <w:b/>
        </w:rPr>
        <w:t>ational energy</w:t>
      </w:r>
    </w:p>
    <w:p w:rsidR="00985ED3" w:rsidRDefault="002062CB">
      <w:r>
        <w:t>Objective:</w:t>
      </w:r>
    </w:p>
    <w:p w:rsidR="00985ED3" w:rsidRDefault="00985ED3">
      <w:r>
        <w:t>Students will be able to use the concept of chemical equilibrium to explain how increasing CO</w:t>
      </w:r>
      <w:r w:rsidRPr="00985ED3">
        <w:rPr>
          <w:vertAlign w:val="subscript"/>
        </w:rPr>
        <w:t>2</w:t>
      </w:r>
      <w:r>
        <w:t xml:space="preserve"> in atmosphere and increasing global temperatures may </w:t>
      </w:r>
      <w:ins w:id="1" w:author="Nicole LaDue" w:date="2010-11-15T21:06:00Z">
        <w:r w:rsidR="00864B94">
          <w:t xml:space="preserve">have an </w:t>
        </w:r>
      </w:ins>
      <w:r>
        <w:t>effect</w:t>
      </w:r>
      <w:ins w:id="2" w:author="Nicole LaDue" w:date="2010-11-15T21:06:00Z">
        <w:r w:rsidR="00864B94">
          <w:t xml:space="preserve"> on</w:t>
        </w:r>
      </w:ins>
      <w:r>
        <w:t xml:space="preserve"> the acidity of the oceans.  </w:t>
      </w:r>
    </w:p>
    <w:p w:rsidR="00985ED3" w:rsidRDefault="00C33520">
      <w:r>
        <w:t>In this exercise we will compare chemical and gravi</w:t>
      </w:r>
      <w:ins w:id="3" w:author="Nicole LaDue" w:date="2010-11-15T21:06:00Z">
        <w:r w:rsidR="00864B94">
          <w:t>t</w:t>
        </w:r>
      </w:ins>
      <w:r>
        <w:t xml:space="preserve">ational energy.  This comparison was introduced in lesson 19. </w:t>
      </w:r>
    </w:p>
    <w:p w:rsidR="00C33520" w:rsidRDefault="00ED5DC5">
      <w:pPr>
        <w:rPr>
          <w:ins w:id="4" w:author="Nicole LaDue" w:date="2010-11-15T22:32:00Z"/>
        </w:rPr>
      </w:pPr>
      <w:ins w:id="5" w:author="Nicole LaDue" w:date="2010-11-15T22:32:00Z">
        <w:r>
          <w:t>Causal Principles:</w:t>
        </w:r>
      </w:ins>
    </w:p>
    <w:p w:rsidR="0041493A" w:rsidRDefault="0041493A" w:rsidP="00ED5DC5">
      <w:pPr>
        <w:numPr>
          <w:ins w:id="6" w:author="Nicole LaDue" w:date="2010-11-15T22:34:00Z"/>
        </w:numPr>
        <w:ind w:firstLine="720"/>
        <w:rPr>
          <w:ins w:id="7" w:author="Nicole LaDue" w:date="2010-11-15T22:34:00Z"/>
        </w:rPr>
      </w:pPr>
      <w:ins w:id="8" w:author="Nicole LaDue" w:date="2010-11-15T22:34:00Z">
        <w:r>
          <w:t>2. At equilibrium, energy is balanced and no net change occurs.</w:t>
        </w:r>
      </w:ins>
    </w:p>
    <w:p w:rsidR="00000000" w:rsidRDefault="0041493A">
      <w:pPr>
        <w:numPr>
          <w:ins w:id="9" w:author="Nicole LaDue" w:date="2010-11-15T22:34:00Z"/>
        </w:numPr>
        <w:ind w:left="720"/>
        <w:rPr>
          <w:ins w:id="10" w:author="Nicole LaDue" w:date="2010-11-15T22:34:00Z"/>
        </w:rPr>
        <w:pPrChange w:id="11" w:author="Nicole LaDue" w:date="2010-11-15T22:35:00Z">
          <w:pPr>
            <w:ind w:firstLine="720"/>
          </w:pPr>
        </w:pPrChange>
      </w:pPr>
      <w:ins w:id="12" w:author="Nicole LaDue" w:date="2010-11-15T22:34:00Z">
        <w:r>
          <w:t>3. At equilibrium, there is a fixed concentration of atoms</w:t>
        </w:r>
      </w:ins>
      <w:ins w:id="13" w:author="Nicole LaDue" w:date="2010-11-15T22:35:00Z">
        <w:r>
          <w:t xml:space="preserve"> and molecules in different phases or materials.</w:t>
        </w:r>
      </w:ins>
    </w:p>
    <w:p w:rsidR="00000000" w:rsidRDefault="00ED5DC5">
      <w:pPr>
        <w:numPr>
          <w:ins w:id="14" w:author="Nicole LaDue" w:date="2010-11-15T22:32:00Z"/>
        </w:numPr>
        <w:ind w:firstLine="720"/>
        <w:rPr>
          <w:ins w:id="15" w:author="Nicole LaDue" w:date="2010-11-15T22:32:00Z"/>
        </w:rPr>
        <w:pPrChange w:id="16" w:author="Nicole LaDue" w:date="2010-11-15T22:32:00Z">
          <w:pPr/>
        </w:pPrChange>
      </w:pPr>
      <w:ins w:id="17" w:author="Nicole LaDue" w:date="2010-11-15T22:32:00Z">
        <w:r>
          <w:t>6. Change in temperature causes molecules to move faster or slower.</w:t>
        </w:r>
      </w:ins>
    </w:p>
    <w:p w:rsidR="00000000" w:rsidRDefault="00ED5DC5">
      <w:pPr>
        <w:numPr>
          <w:ins w:id="18" w:author="Nicole LaDue" w:date="2010-11-15T22:32:00Z"/>
        </w:numPr>
        <w:ind w:firstLine="720"/>
        <w:rPr>
          <w:ins w:id="19" w:author="Nicole LaDue" w:date="2010-11-15T22:32:00Z"/>
        </w:rPr>
        <w:pPrChange w:id="20" w:author="Nicole LaDue" w:date="2010-11-15T22:33:00Z">
          <w:pPr/>
        </w:pPrChange>
      </w:pPr>
      <w:ins w:id="21" w:author="Nicole LaDue" w:date="2010-11-15T22:32:00Z">
        <w:r>
          <w:t>8. When molecules move faster, it is easier to break bonds.</w:t>
        </w:r>
      </w:ins>
    </w:p>
    <w:p w:rsidR="00ED5DC5" w:rsidRDefault="00ED5DC5">
      <w:pPr>
        <w:numPr>
          <w:ins w:id="22" w:author="Nicole LaDue" w:date="2010-11-15T22:32:00Z"/>
        </w:numPr>
      </w:pPr>
    </w:p>
    <w:p w:rsidR="001D5672" w:rsidRPr="00662D74" w:rsidRDefault="00662D74">
      <w:pPr>
        <w:rPr>
          <w:b/>
        </w:rPr>
      </w:pPr>
      <w:r w:rsidRPr="00662D74">
        <w:rPr>
          <w:b/>
        </w:rPr>
        <w:t>Gravit</w:t>
      </w:r>
      <w:r>
        <w:rPr>
          <w:b/>
        </w:rPr>
        <w:t>ational E</w:t>
      </w:r>
      <w:r w:rsidRPr="00662D74">
        <w:rPr>
          <w:b/>
        </w:rPr>
        <w:t>quilibrium.</w:t>
      </w:r>
    </w:p>
    <w:p w:rsidR="00510C62" w:rsidRDefault="001D5672">
      <w:r>
        <w:t>A teeter totter or see saw is a good way to des</w:t>
      </w:r>
      <w:ins w:id="23" w:author="Nicole LaDue" w:date="2010-11-15T21:09:00Z">
        <w:r w:rsidR="00864B94">
          <w:t>c</w:t>
        </w:r>
      </w:ins>
      <w:r>
        <w:t>ribe gravi</w:t>
      </w:r>
      <w:ins w:id="24" w:author="Nicole LaDue" w:date="2010-11-15T21:09:00Z">
        <w:r w:rsidR="00864B94">
          <w:t>t</w:t>
        </w:r>
      </w:ins>
      <w:r>
        <w:t>ational energy and the concept of equilibrium</w:t>
      </w:r>
      <w:del w:id="25" w:author="Nicole LaDue" w:date="2010-11-15T21:09:00Z">
        <w:r w:rsidDel="00864B94">
          <w:delText xml:space="preserve"> because many of us have played on a see saw</w:delText>
        </w:r>
      </w:del>
      <w:r>
        <w:t>.</w:t>
      </w:r>
      <w:r w:rsidR="00B276FF">
        <w:t xml:space="preserve">  In case you never played on a see saw or have forgotten the experi</w:t>
      </w:r>
      <w:ins w:id="26" w:author="Nicole LaDue" w:date="2010-11-15T21:09:00Z">
        <w:r w:rsidR="00864B94">
          <w:t>e</w:t>
        </w:r>
      </w:ins>
      <w:r w:rsidR="00B276FF">
        <w:t xml:space="preserve">nce, let’s review how they work.  To do that, we will </w:t>
      </w:r>
      <w:del w:id="27" w:author="Nicole LaDue" w:date="2010-11-15T21:10:00Z">
        <w:r w:rsidR="00B276FF" w:rsidDel="002C4060">
          <w:delText>start with revi</w:delText>
        </w:r>
        <w:r w:rsidR="00510C62" w:rsidDel="002C4060">
          <w:delText>ewing</w:delText>
        </w:r>
      </w:del>
      <w:ins w:id="28" w:author="Nicole LaDue" w:date="2010-11-15T21:10:00Z">
        <w:r w:rsidR="002C4060">
          <w:t>review</w:t>
        </w:r>
      </w:ins>
      <w:r w:rsidR="00510C62">
        <w:t xml:space="preserve"> what happens with a lever.  You’ll see why we start with a lever soon.</w:t>
      </w:r>
    </w:p>
    <w:p w:rsidR="009F47A4" w:rsidRDefault="00510C62">
      <w:r>
        <w:t xml:space="preserve">Let’s begin by posing this </w:t>
      </w:r>
      <w:del w:id="29" w:author="Nicole LaDue" w:date="2010-11-15T21:30:00Z">
        <w:r w:rsidDel="00037471">
          <w:delText xml:space="preserve">a </w:delText>
        </w:r>
      </w:del>
      <w:r>
        <w:t xml:space="preserve">question.  Figure 1 shows a </w:t>
      </w:r>
      <w:r w:rsidR="009F47A4">
        <w:t xml:space="preserve">1000 pound ball </w:t>
      </w:r>
      <w:r>
        <w:t xml:space="preserve">we want to </w:t>
      </w:r>
      <w:r w:rsidR="009F47A4">
        <w:t xml:space="preserve">move. </w:t>
      </w:r>
      <w:r>
        <w:t xml:space="preserve">Will it be easier to </w:t>
      </w:r>
      <w:r w:rsidR="009F47A4">
        <w:t>move</w:t>
      </w:r>
      <w:ins w:id="30" w:author="Nicole LaDue" w:date="2010-11-15T21:30:00Z">
        <w:r w:rsidR="00037471">
          <w:t xml:space="preserve"> </w:t>
        </w:r>
      </w:ins>
      <w:r w:rsidR="009F47A4">
        <w:t>the weight with lever A or lever B</w:t>
      </w:r>
      <w:r>
        <w:t xml:space="preserve">.  By easier, we mean will we need to exert less force </w:t>
      </w:r>
      <w:ins w:id="31" w:author="Nicole LaDue" w:date="2010-11-15T21:30:00Z">
        <w:r w:rsidR="00037471">
          <w:t xml:space="preserve">when </w:t>
        </w:r>
      </w:ins>
      <w:r w:rsidR="009F47A4">
        <w:t>moving lever A or lever B.  Hopefully, you recognize that lever B</w:t>
      </w:r>
      <w:r w:rsidR="009A551E">
        <w:t>, the longer lever,</w:t>
      </w:r>
      <w:r w:rsidR="009F47A4">
        <w:t xml:space="preserve"> </w:t>
      </w:r>
      <w:del w:id="32" w:author="Nicole LaDue" w:date="2010-11-15T21:30:00Z">
        <w:r w:rsidR="009F47A4" w:rsidDel="00612322">
          <w:delText>will do the job better</w:delText>
        </w:r>
      </w:del>
      <w:ins w:id="33" w:author="Nicole LaDue" w:date="2010-11-15T21:30:00Z">
        <w:r w:rsidR="00612322">
          <w:t>be easier to move</w:t>
        </w:r>
      </w:ins>
      <w:r w:rsidR="009F47A4">
        <w:t>.</w:t>
      </w:r>
      <w:r w:rsidR="009A551E">
        <w:t xml:space="preserve">  </w:t>
      </w:r>
    </w:p>
    <w:p w:rsidR="00510C62" w:rsidRDefault="009F47A4">
      <w:r>
        <w:rPr>
          <w:noProof/>
        </w:rPr>
        <w:drawing>
          <wp:inline distT="0" distB="0" distL="0" distR="0">
            <wp:extent cx="2540635" cy="1882834"/>
            <wp:effectExtent l="25400" t="0" r="0" b="0"/>
            <wp:docPr id="1" name="Picture 0"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png"/>
                    <pic:cNvPicPr/>
                  </pic:nvPicPr>
                  <pic:blipFill>
                    <a:blip r:embed="rId4"/>
                    <a:stretch>
                      <a:fillRect/>
                    </a:stretch>
                  </pic:blipFill>
                  <pic:spPr>
                    <a:xfrm>
                      <a:off x="0" y="0"/>
                      <a:ext cx="2545522" cy="1886456"/>
                    </a:xfrm>
                    <a:prstGeom prst="rect">
                      <a:avLst/>
                    </a:prstGeom>
                  </pic:spPr>
                </pic:pic>
              </a:graphicData>
            </a:graphic>
          </wp:inline>
        </w:drawing>
      </w:r>
    </w:p>
    <w:p w:rsidR="009A551E" w:rsidRDefault="009F47A4">
      <w:r>
        <w:t>Let’s look at this another way</w:t>
      </w:r>
      <w:r w:rsidR="009A551E">
        <w:t xml:space="preserve">.  In this case the levers are the same length but we’ve </w:t>
      </w:r>
    </w:p>
    <w:p w:rsidR="009A551E" w:rsidRDefault="009A551E"/>
    <w:p w:rsidR="009A551E" w:rsidRDefault="009A551E">
      <w:r w:rsidRPr="009A551E">
        <w:rPr>
          <w:noProof/>
        </w:rPr>
        <w:drawing>
          <wp:inline distT="0" distB="0" distL="0" distR="0">
            <wp:extent cx="2997835" cy="2142203"/>
            <wp:effectExtent l="25400" t="0" r="0" b="0"/>
            <wp:docPr id="10" name="Picture 1" descr="Pictur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png"/>
                    <pic:cNvPicPr/>
                  </pic:nvPicPr>
                  <pic:blipFill>
                    <a:blip r:embed="rId5"/>
                    <a:stretch>
                      <a:fillRect/>
                    </a:stretch>
                  </pic:blipFill>
                  <pic:spPr>
                    <a:xfrm>
                      <a:off x="0" y="0"/>
                      <a:ext cx="2998675" cy="2142803"/>
                    </a:xfrm>
                    <a:prstGeom prst="rect">
                      <a:avLst/>
                    </a:prstGeom>
                  </pic:spPr>
                </pic:pic>
              </a:graphicData>
            </a:graphic>
          </wp:inline>
        </w:drawing>
      </w:r>
    </w:p>
    <w:p w:rsidR="009A551E" w:rsidRDefault="009A551E"/>
    <w:p w:rsidR="009A551E" w:rsidRDefault="009A551E"/>
    <w:p w:rsidR="00684972" w:rsidRDefault="0089761B">
      <w:r w:rsidRPr="0089761B">
        <w:rPr>
          <w:i/>
          <w:rPrChange w:id="34" w:author="Nicole LaDue" w:date="2010-11-15T21:39:00Z">
            <w:rPr/>
          </w:rPrChange>
        </w:rPr>
        <w:t>moved the base</w:t>
      </w:r>
      <w:r w:rsidR="009A551E">
        <w:t xml:space="preserve"> on which the lever rotates.  Which will do a better job, A or B? Again the answer is lever B.  Can you figure out what is the common</w:t>
      </w:r>
      <w:r w:rsidR="00684972">
        <w:t xml:space="preserve"> </w:t>
      </w:r>
      <w:r w:rsidR="009A551E">
        <w:t>thread that makes lever B the better choice in both cases?</w:t>
      </w:r>
    </w:p>
    <w:p w:rsidR="00B06C60" w:rsidRDefault="00B06C60">
      <w:pPr>
        <w:rPr>
          <w:noProof/>
        </w:rPr>
      </w:pPr>
      <w:r>
        <w:rPr>
          <w:noProof/>
        </w:rPr>
        <w:drawing>
          <wp:inline distT="0" distB="0" distL="0" distR="0">
            <wp:extent cx="3340735" cy="2352821"/>
            <wp:effectExtent l="25400" t="0" r="12065" b="0"/>
            <wp:docPr id="2" name="Picture 1"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png"/>
                    <pic:cNvPicPr/>
                  </pic:nvPicPr>
                  <pic:blipFill>
                    <a:blip r:embed="rId6"/>
                    <a:stretch>
                      <a:fillRect/>
                    </a:stretch>
                  </pic:blipFill>
                  <pic:spPr>
                    <a:xfrm>
                      <a:off x="0" y="0"/>
                      <a:ext cx="3343482" cy="2354756"/>
                    </a:xfrm>
                    <a:prstGeom prst="rect">
                      <a:avLst/>
                    </a:prstGeom>
                  </pic:spPr>
                </pic:pic>
              </a:graphicData>
            </a:graphic>
          </wp:inline>
        </w:drawing>
      </w:r>
    </w:p>
    <w:p w:rsidR="00684972" w:rsidRDefault="00684972"/>
    <w:p w:rsidR="002E447D" w:rsidRDefault="00684972">
      <w:r>
        <w:t>The distance from the end of the lever to the</w:t>
      </w:r>
      <w:r w:rsidR="002E447D">
        <w:t xml:space="preserve"> point of ro</w:t>
      </w:r>
      <w:r w:rsidR="00B06C60">
        <w:t>t</w:t>
      </w:r>
      <w:r w:rsidR="002E447D">
        <w:t>ation</w:t>
      </w:r>
      <w:r w:rsidR="00B06C60">
        <w:t xml:space="preserve"> (fulcrum)</w:t>
      </w:r>
      <w:r w:rsidR="002E447D">
        <w:t xml:space="preserve"> is the key el</w:t>
      </w:r>
      <w:r>
        <w:t>eme</w:t>
      </w:r>
      <w:r w:rsidR="002E447D">
        <w:t>nt.  More than 2000 years ago, A</w:t>
      </w:r>
      <w:r>
        <w:t>rchimedes said, “Give me a long enough lever and I can lift the Earth.”</w:t>
      </w:r>
    </w:p>
    <w:p w:rsidR="00781A4A" w:rsidRDefault="002E447D">
      <w:r>
        <w:t>Now lets start t</w:t>
      </w:r>
      <w:ins w:id="35" w:author="Nicole LaDue" w:date="2010-11-15T21:42:00Z">
        <w:r w:rsidR="00912384">
          <w:t>o</w:t>
        </w:r>
      </w:ins>
      <w:del w:id="36" w:author="Nicole LaDue" w:date="2010-11-15T21:42:00Z">
        <w:r w:rsidDel="00912384">
          <w:delText>p</w:delText>
        </w:r>
      </w:del>
      <w:r>
        <w:t xml:space="preserve"> apply a force to the lever.  Clearly there is some amount of force we can apply to the lever that will raise weight.</w:t>
      </w:r>
      <w:r w:rsidR="00B06C60">
        <w:t xml:space="preserve">  </w:t>
      </w:r>
      <w:commentRangeStart w:id="37"/>
      <w:r w:rsidR="00B06C60">
        <w:t>Most of us can imagine, from personal experience that a balance can be</w:t>
      </w:r>
      <w:r w:rsidR="00781A4A">
        <w:t xml:space="preserve"> established where wei</w:t>
      </w:r>
      <w:r w:rsidR="00B06C60">
        <w:t>ght 1 times distance 1 will result in a force that equals weight 2 times distance 2.</w:t>
      </w:r>
      <w:commentRangeEnd w:id="37"/>
      <w:r w:rsidR="007818D2">
        <w:rPr>
          <w:rStyle w:val="CommentReference"/>
          <w:vanish/>
        </w:rPr>
        <w:commentReference w:id="37"/>
      </w:r>
    </w:p>
    <w:p w:rsidR="00B06C60" w:rsidRDefault="00781A4A">
      <w:r>
        <w:rPr>
          <w:noProof/>
        </w:rPr>
        <w:drawing>
          <wp:inline distT="0" distB="0" distL="0" distR="0">
            <wp:extent cx="4280135" cy="2194560"/>
            <wp:effectExtent l="25400" t="0" r="12465" b="0"/>
            <wp:docPr id="8" name="Picture 7" descr="Picture 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png"/>
                    <pic:cNvPicPr/>
                  </pic:nvPicPr>
                  <pic:blipFill>
                    <a:blip r:embed="rId8"/>
                    <a:stretch>
                      <a:fillRect/>
                    </a:stretch>
                  </pic:blipFill>
                  <pic:spPr>
                    <a:xfrm>
                      <a:off x="0" y="0"/>
                      <a:ext cx="4283359" cy="2196213"/>
                    </a:xfrm>
                    <a:prstGeom prst="rect">
                      <a:avLst/>
                    </a:prstGeom>
                  </pic:spPr>
                </pic:pic>
              </a:graphicData>
            </a:graphic>
          </wp:inline>
        </w:drawing>
      </w:r>
    </w:p>
    <w:p w:rsidR="00781A4A" w:rsidRDefault="00781A4A">
      <w:r>
        <w:t xml:space="preserve">The balance can be altered by increasing </w:t>
      </w:r>
      <w:commentRangeStart w:id="38"/>
      <w:r>
        <w:t xml:space="preserve">weight 2 and shortening distance 2, </w:t>
      </w:r>
      <w:commentRangeEnd w:id="38"/>
      <w:r w:rsidR="007818D2">
        <w:rPr>
          <w:rStyle w:val="CommentReference"/>
          <w:vanish/>
        </w:rPr>
        <w:commentReference w:id="38"/>
      </w:r>
    </w:p>
    <w:p w:rsidR="00781A4A" w:rsidRDefault="00781A4A">
      <w:r>
        <w:rPr>
          <w:noProof/>
        </w:rPr>
        <w:drawing>
          <wp:inline distT="0" distB="0" distL="0" distR="0">
            <wp:extent cx="4438385" cy="2517140"/>
            <wp:effectExtent l="25400" t="0" r="6615" b="0"/>
            <wp:docPr id="9" name="Picture 8" descr="Picture 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png"/>
                    <pic:cNvPicPr/>
                  </pic:nvPicPr>
                  <pic:blipFill>
                    <a:blip r:embed="rId9"/>
                    <a:stretch>
                      <a:fillRect/>
                    </a:stretch>
                  </pic:blipFill>
                  <pic:spPr>
                    <a:xfrm>
                      <a:off x="0" y="0"/>
                      <a:ext cx="4438998" cy="2517488"/>
                    </a:xfrm>
                    <a:prstGeom prst="rect">
                      <a:avLst/>
                    </a:prstGeom>
                  </pic:spPr>
                </pic:pic>
              </a:graphicData>
            </a:graphic>
          </wp:inline>
        </w:drawing>
      </w:r>
    </w:p>
    <w:p w:rsidR="00781A4A" w:rsidRDefault="00781A4A">
      <w:r>
        <w:t xml:space="preserve">or by </w:t>
      </w:r>
      <w:r w:rsidR="00662D74">
        <w:t>in</w:t>
      </w:r>
      <w:r>
        <w:t>creasi</w:t>
      </w:r>
      <w:r w:rsidR="00662D74">
        <w:t>ng distance 2 and decreasing wei</w:t>
      </w:r>
      <w:r>
        <w:t>ght 2.</w:t>
      </w:r>
    </w:p>
    <w:p w:rsidR="002E447D" w:rsidRDefault="00781A4A">
      <w:r>
        <w:rPr>
          <w:noProof/>
        </w:rPr>
        <w:drawing>
          <wp:inline distT="0" distB="0" distL="0" distR="0">
            <wp:extent cx="4369435" cy="2140720"/>
            <wp:effectExtent l="25400" t="0" r="0" b="0"/>
            <wp:docPr id="7" name="Picture 6" descr="Picture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png"/>
                    <pic:cNvPicPr/>
                  </pic:nvPicPr>
                  <pic:blipFill>
                    <a:blip r:embed="rId10"/>
                    <a:stretch>
                      <a:fillRect/>
                    </a:stretch>
                  </pic:blipFill>
                  <pic:spPr>
                    <a:xfrm>
                      <a:off x="0" y="0"/>
                      <a:ext cx="4375983" cy="2143928"/>
                    </a:xfrm>
                    <a:prstGeom prst="rect">
                      <a:avLst/>
                    </a:prstGeom>
                  </pic:spPr>
                </pic:pic>
              </a:graphicData>
            </a:graphic>
          </wp:inline>
        </w:drawing>
      </w:r>
    </w:p>
    <w:p w:rsidR="00662D74" w:rsidRDefault="00662D74">
      <w:r>
        <w:t>Each configuration of weights and distance that result in a balance at the fulcr</w:t>
      </w:r>
      <w:ins w:id="39" w:author="Nicole LaDue" w:date="2010-11-15T21:55:00Z">
        <w:r w:rsidR="007818D2">
          <w:t>u</w:t>
        </w:r>
      </w:ins>
      <w:r>
        <w:t xml:space="preserve">m is a situation that we refer to as equilibrium.  At equilibrium, </w:t>
      </w:r>
      <w:del w:id="40" w:author="Nicole LaDue" w:date="2010-11-15T21:57:00Z">
        <w:r w:rsidDel="007818D2">
          <w:delText xml:space="preserve"> </w:delText>
        </w:r>
      </w:del>
      <w:r>
        <w:t>the force on one side of the fulcrum equals the force on the other.  We refer to this as gravitational equilibrium because both weights are pulled down by gravity.</w:t>
      </w:r>
    </w:p>
    <w:p w:rsidR="00662D74" w:rsidRDefault="00662D74"/>
    <w:p w:rsidR="00662D74" w:rsidRPr="00662D74" w:rsidRDefault="00662D74">
      <w:pPr>
        <w:rPr>
          <w:b/>
        </w:rPr>
      </w:pPr>
      <w:r w:rsidRPr="00662D74">
        <w:rPr>
          <w:b/>
        </w:rPr>
        <w:t>Chemical Equilibrium</w:t>
      </w:r>
    </w:p>
    <w:p w:rsidR="00662D74" w:rsidRDefault="00662D74">
      <w:r>
        <w:t xml:space="preserve">Chemical equilibrium </w:t>
      </w:r>
      <w:r w:rsidR="004429B7">
        <w:t>refers to the situation in which two different arrang</w:t>
      </w:r>
      <w:ins w:id="41" w:author="Nicole LaDue" w:date="2010-11-15T21:57:00Z">
        <w:r w:rsidR="007818D2">
          <w:t>e</w:t>
        </w:r>
      </w:ins>
      <w:r w:rsidR="004429B7">
        <w:t>ments of the same atoms are balanced.  For example, if water is placed in a sealed conta</w:t>
      </w:r>
      <w:ins w:id="42" w:author="Nicole LaDue" w:date="2010-11-15T21:58:00Z">
        <w:r w:rsidR="007818D2">
          <w:t>i</w:t>
        </w:r>
      </w:ins>
      <w:r w:rsidR="004429B7">
        <w:t>n</w:t>
      </w:r>
      <w:del w:id="43" w:author="Nicole LaDue" w:date="2010-11-15T21:58:00Z">
        <w:r w:rsidR="004429B7" w:rsidDel="007818D2">
          <w:delText>i</w:delText>
        </w:r>
      </w:del>
      <w:r w:rsidR="004429B7">
        <w:t>er with some air space</w:t>
      </w:r>
      <w:r w:rsidR="00502952">
        <w:t>.  Look at the figure below to see a molecular model of what is in the sealed jar.</w:t>
      </w:r>
      <w:r w:rsidR="004429B7">
        <w:t xml:space="preserve"> </w:t>
      </w:r>
    </w:p>
    <w:p w:rsidR="00662D74" w:rsidRDefault="00662D74"/>
    <w:p w:rsidR="00662D74" w:rsidRDefault="00662D74"/>
    <w:p w:rsidR="00502952" w:rsidRDefault="00502952">
      <w:r w:rsidRPr="00502952">
        <w:rPr>
          <w:noProof/>
        </w:rPr>
        <w:drawing>
          <wp:inline distT="0" distB="0" distL="0" distR="0">
            <wp:extent cx="3455035" cy="2520896"/>
            <wp:effectExtent l="25400" t="0" r="0" b="0"/>
            <wp:docPr id="15" name="Picture 4" descr="Picture 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png"/>
                    <pic:cNvPicPr/>
                  </pic:nvPicPr>
                  <pic:blipFill>
                    <a:blip r:embed="rId11"/>
                    <a:stretch>
                      <a:fillRect/>
                    </a:stretch>
                  </pic:blipFill>
                  <pic:spPr>
                    <a:xfrm>
                      <a:off x="0" y="0"/>
                      <a:ext cx="3455832" cy="2521478"/>
                    </a:xfrm>
                    <a:prstGeom prst="rect">
                      <a:avLst/>
                    </a:prstGeom>
                  </pic:spPr>
                </pic:pic>
              </a:graphicData>
            </a:graphic>
          </wp:inline>
        </w:drawing>
      </w:r>
    </w:p>
    <w:p w:rsidR="00502952" w:rsidRDefault="00502952"/>
    <w:p w:rsidR="008B07DD" w:rsidRDefault="00502952">
      <w:r>
        <w:t>There are only three mol</w:t>
      </w:r>
      <w:r w:rsidR="00101BAD">
        <w:t>e</w:t>
      </w:r>
      <w:r>
        <w:t>cules that concern us; water (H</w:t>
      </w:r>
      <w:r w:rsidRPr="00502952">
        <w:rPr>
          <w:vertAlign w:val="subscript"/>
        </w:rPr>
        <w:t>2</w:t>
      </w:r>
      <w:r>
        <w:t>O), oxygen gas (O</w:t>
      </w:r>
      <w:r w:rsidRPr="00502952">
        <w:rPr>
          <w:vertAlign w:val="subscript"/>
        </w:rPr>
        <w:t>2</w:t>
      </w:r>
      <w:r>
        <w:t>) and nitrogen gas (N</w:t>
      </w:r>
      <w:r w:rsidRPr="00502952">
        <w:rPr>
          <w:vertAlign w:val="subscript"/>
        </w:rPr>
        <w:t>2</w:t>
      </w:r>
      <w:r>
        <w:t>)</w:t>
      </w:r>
      <w:del w:id="44" w:author="Nicole LaDue" w:date="2010-11-15T22:00:00Z">
        <w:r w:rsidDel="007818D2">
          <w:delText xml:space="preserve"> </w:delText>
        </w:r>
      </w:del>
      <w:r>
        <w:t>.  Nitrogen and oxygen a</w:t>
      </w:r>
      <w:ins w:id="45" w:author="Nicole LaDue" w:date="2010-11-15T22:00:00Z">
        <w:r w:rsidR="007818D2">
          <w:t>re</w:t>
        </w:r>
      </w:ins>
      <w:del w:id="46" w:author="Nicole LaDue" w:date="2010-11-15T22:00:00Z">
        <w:r w:rsidDel="007818D2">
          <w:delText>t</w:delText>
        </w:r>
      </w:del>
      <w:r>
        <w:t xml:space="preserve"> the two most abundant gases in our atmosphere.  These gases are in the atmosphere and a small amount is dissolved in the water. </w:t>
      </w:r>
      <w:commentRangeStart w:id="47"/>
      <w:r>
        <w:t>Water is in two phases</w:t>
      </w:r>
      <w:ins w:id="48" w:author="Nicole LaDue" w:date="2010-11-15T22:00:00Z">
        <w:r w:rsidR="007818D2">
          <w:t xml:space="preserve">: </w:t>
        </w:r>
      </w:ins>
      <w:del w:id="49" w:author="Nicole LaDue" w:date="2010-11-15T22:01:00Z">
        <w:r w:rsidDel="007818D2">
          <w:delText>;</w:delText>
        </w:r>
      </w:del>
      <w:del w:id="50" w:author="Nicole LaDue" w:date="2010-11-15T22:02:00Z">
        <w:r w:rsidDel="007818D2">
          <w:delText xml:space="preserve"> </w:delText>
        </w:r>
      </w:del>
      <w:r>
        <w:t>liquid water and gaseous water in the atmosphere.  For now, we’ll focus on the liquid and gaseous water</w:t>
      </w:r>
      <w:commentRangeEnd w:id="47"/>
      <w:r w:rsidR="00C5068E">
        <w:rPr>
          <w:rStyle w:val="CommentReference"/>
          <w:vanish/>
        </w:rPr>
        <w:commentReference w:id="47"/>
      </w:r>
      <w:r>
        <w:t>.</w:t>
      </w:r>
      <w:ins w:id="51" w:author="Nicole LaDue" w:date="2010-11-15T22:01:00Z">
        <w:r w:rsidR="007818D2">
          <w:t xml:space="preserve"> </w:t>
        </w:r>
      </w:ins>
      <w:r>
        <w:t>Notice that there are molecu</w:t>
      </w:r>
      <w:ins w:id="52" w:author="Nicole LaDue" w:date="2010-11-15T22:01:00Z">
        <w:r w:rsidR="007818D2">
          <w:t>l</w:t>
        </w:r>
      </w:ins>
      <w:r>
        <w:t>es of gas in the water and the atmosphere.  Also notice that the concentration of gaseous water molecules is much less than the concentration of water molecu</w:t>
      </w:r>
      <w:ins w:id="53" w:author="Nicole LaDue" w:date="2010-11-15T22:02:00Z">
        <w:r w:rsidR="00C5068E">
          <w:t>l</w:t>
        </w:r>
      </w:ins>
      <w:r>
        <w:t xml:space="preserve">es in the liquid water. </w:t>
      </w:r>
      <w:r w:rsidR="008B07DD">
        <w:t xml:space="preserve">  If the sealed jar is held at a constant temperature, eventually there will be a fixed concentration of water vapor in the atmosphere overlying the liquid. This concentration of water vapor is said to be in equilibrium with the liquid water.  </w:t>
      </w:r>
    </w:p>
    <w:p w:rsidR="00FB1CEA" w:rsidRDefault="008B07DD">
      <w:r>
        <w:t>One way to change the equilibrium would be to change the tempera</w:t>
      </w:r>
      <w:r w:rsidR="00856EDE">
        <w:t>t</w:t>
      </w:r>
      <w:r>
        <w:t>ure of the sealed container.  What would happen</w:t>
      </w:r>
      <w:del w:id="54" w:author="Nicole LaDue" w:date="2010-11-15T22:03:00Z">
        <w:r w:rsidDel="00C5068E">
          <w:delText>ed</w:delText>
        </w:r>
      </w:del>
      <w:r>
        <w:t xml:space="preserve"> if the temper</w:t>
      </w:r>
      <w:r w:rsidR="00FB1CEA">
        <w:t>a</w:t>
      </w:r>
      <w:r>
        <w:t>ture of the contai</w:t>
      </w:r>
      <w:r w:rsidR="00FB1CEA">
        <w:t>n</w:t>
      </w:r>
      <w:r>
        <w:t>er were increased or decreased?  We know from our experience that the amount of water vapor would be higher at hig</w:t>
      </w:r>
      <w:r w:rsidR="00AD7617">
        <w:t>h</w:t>
      </w:r>
      <w:r>
        <w:t>er t</w:t>
      </w:r>
      <w:ins w:id="55" w:author="Nicole LaDue" w:date="2010-11-15T22:03:00Z">
        <w:r w:rsidR="00C5068E">
          <w:t>e</w:t>
        </w:r>
      </w:ins>
      <w:r>
        <w:t>mperatures and lower at lower temperatures.</w:t>
      </w:r>
      <w:r w:rsidR="00AD7617">
        <w:t xml:space="preserve">  This makes sense to us when we rem</w:t>
      </w:r>
      <w:ins w:id="56" w:author="Nicole LaDue" w:date="2010-11-15T22:03:00Z">
        <w:r w:rsidR="00C5068E">
          <w:t>e</w:t>
        </w:r>
      </w:ins>
      <w:r w:rsidR="00AD7617">
        <w:t>m</w:t>
      </w:r>
      <w:del w:id="57" w:author="Nicole LaDue" w:date="2010-11-15T22:03:00Z">
        <w:r w:rsidR="00AD7617" w:rsidDel="00C5068E">
          <w:delText>e</w:delText>
        </w:r>
      </w:del>
      <w:r w:rsidR="00AD7617">
        <w:t>b</w:t>
      </w:r>
      <w:ins w:id="58" w:author="Nicole LaDue" w:date="2010-11-15T22:03:00Z">
        <w:r w:rsidR="00C5068E">
          <w:t>e</w:t>
        </w:r>
      </w:ins>
      <w:r w:rsidR="00AD7617">
        <w:t>r that tempera</w:t>
      </w:r>
      <w:ins w:id="59" w:author="Nicole LaDue" w:date="2010-11-15T22:04:00Z">
        <w:r w:rsidR="00C5068E">
          <w:t>t</w:t>
        </w:r>
      </w:ins>
      <w:r w:rsidR="00AD7617">
        <w:t>ure is simply a measure of the average speed of molecules.  When the tempera</w:t>
      </w:r>
      <w:ins w:id="60" w:author="Nicole LaDue" w:date="2010-11-15T22:04:00Z">
        <w:r w:rsidR="00C5068E">
          <w:t>t</w:t>
        </w:r>
      </w:ins>
      <w:r w:rsidR="00AD7617">
        <w:t xml:space="preserve">ure of water increases, then more molecules can escape from the liquid and enter the vapor phases.  </w:t>
      </w:r>
    </w:p>
    <w:p w:rsidR="00FB1CEA" w:rsidRDefault="00DB5A5C">
      <w:ins w:id="61" w:author="Nicole LaDue" w:date="2010-11-15T22:06:00Z">
        <w:r>
          <w:t>Although a</w:t>
        </w:r>
      </w:ins>
      <w:del w:id="62" w:author="Nicole LaDue" w:date="2010-11-15T22:06:00Z">
        <w:r w:rsidR="00FB1CEA" w:rsidDel="00DB5A5C">
          <w:delText>A</w:delText>
        </w:r>
      </w:del>
      <w:r w:rsidR="00FB1CEA">
        <w:t>t equilibrium there is no net change in the amount of liquid water and water va</w:t>
      </w:r>
      <w:del w:id="63" w:author="Nicole LaDue" w:date="2010-11-15T22:05:00Z">
        <w:r w:rsidR="00FB1CEA" w:rsidDel="00DB5A5C">
          <w:delText>o</w:delText>
        </w:r>
      </w:del>
      <w:r w:rsidR="00FB1CEA">
        <w:t>p</w:t>
      </w:r>
      <w:ins w:id="64" w:author="Nicole LaDue" w:date="2010-11-15T22:05:00Z">
        <w:r>
          <w:t>o</w:t>
        </w:r>
      </w:ins>
      <w:r w:rsidR="00FB1CEA">
        <w:t>r</w:t>
      </w:r>
      <w:ins w:id="65" w:author="Nicole LaDue" w:date="2010-11-15T22:06:00Z">
        <w:r>
          <w:t>,</w:t>
        </w:r>
      </w:ins>
      <w:del w:id="66" w:author="Nicole LaDue" w:date="2010-11-15T22:06:00Z">
        <w:r w:rsidR="00FB1CEA" w:rsidDel="00DB5A5C">
          <w:delText>.</w:delText>
        </w:r>
      </w:del>
      <w:r w:rsidR="00FB1CEA">
        <w:t xml:space="preserve"> </w:t>
      </w:r>
      <w:del w:id="67" w:author="Nicole LaDue" w:date="2010-11-15T22:06:00Z">
        <w:r w:rsidR="00FB1CEA" w:rsidDel="00DB5A5C">
          <w:delText xml:space="preserve"> </w:delText>
        </w:r>
      </w:del>
      <w:ins w:id="68" w:author="Nicole LaDue" w:date="2010-11-15T22:06:00Z">
        <w:r>
          <w:t>t</w:t>
        </w:r>
      </w:ins>
      <w:del w:id="69" w:author="Nicole LaDue" w:date="2010-11-15T22:06:00Z">
        <w:r w:rsidR="00FB1CEA" w:rsidDel="00DB5A5C">
          <w:delText>T</w:delText>
        </w:r>
      </w:del>
      <w:r w:rsidR="00FB1CEA">
        <w:t>here is</w:t>
      </w:r>
      <w:ins w:id="70" w:author="Nicole LaDue" w:date="2010-11-15T22:06:00Z">
        <w:r>
          <w:t xml:space="preserve"> </w:t>
        </w:r>
      </w:ins>
      <w:del w:id="71" w:author="Nicole LaDue" w:date="2010-11-15T22:06:00Z">
        <w:r w:rsidR="00FB1CEA" w:rsidDel="00DB5A5C">
          <w:delText xml:space="preserve">, however, </w:delText>
        </w:r>
      </w:del>
      <w:r w:rsidR="00FB1CEA">
        <w:t>always movement of the water mol</w:t>
      </w:r>
      <w:ins w:id="72" w:author="Nicole LaDue" w:date="2010-11-15T22:05:00Z">
        <w:r>
          <w:t>e</w:t>
        </w:r>
      </w:ins>
      <w:r w:rsidR="00FB1CEA">
        <w:t>cu</w:t>
      </w:r>
      <w:ins w:id="73" w:author="Nicole LaDue" w:date="2010-11-15T22:05:00Z">
        <w:r>
          <w:t>l</w:t>
        </w:r>
      </w:ins>
      <w:r w:rsidR="00FB1CEA">
        <w:t>es</w:t>
      </w:r>
      <w:ins w:id="74" w:author="Nicole LaDue" w:date="2010-11-15T22:06:00Z">
        <w:r>
          <w:t>.</w:t>
        </w:r>
      </w:ins>
      <w:r w:rsidR="00FB1CEA">
        <w:t xml:space="preserve"> </w:t>
      </w:r>
      <w:ins w:id="75" w:author="Nicole LaDue" w:date="2010-11-15T22:07:00Z">
        <w:r>
          <w:t xml:space="preserve"> S</w:t>
        </w:r>
      </w:ins>
      <w:del w:id="76" w:author="Nicole LaDue" w:date="2010-11-15T22:07:00Z">
        <w:r w:rsidR="00FB1CEA" w:rsidDel="00DB5A5C">
          <w:delText>and</w:delText>
        </w:r>
      </w:del>
      <w:del w:id="77" w:author="Nicole LaDue" w:date="2010-11-15T22:05:00Z">
        <w:r w:rsidR="00FB1CEA" w:rsidDel="00DB5A5C">
          <w:delText xml:space="preserve"> </w:delText>
        </w:r>
      </w:del>
      <w:del w:id="78" w:author="Nicole LaDue" w:date="2010-11-15T22:07:00Z">
        <w:r w:rsidR="00FB1CEA" w:rsidDel="00DB5A5C">
          <w:delText xml:space="preserve"> s</w:delText>
        </w:r>
      </w:del>
      <w:r w:rsidR="00FB1CEA">
        <w:t xml:space="preserve">ome molecules move </w:t>
      </w:r>
      <w:ins w:id="79" w:author="Nicole LaDue" w:date="2010-11-15T22:05:00Z">
        <w:r>
          <w:t>f</w:t>
        </w:r>
      </w:ins>
      <w:del w:id="80" w:author="Nicole LaDue" w:date="2010-11-15T22:05:00Z">
        <w:r w:rsidR="00FB1CEA" w:rsidDel="00DB5A5C">
          <w:delText>tf</w:delText>
        </w:r>
      </w:del>
      <w:r w:rsidR="00FB1CEA">
        <w:t xml:space="preserve">rom the liquid to the vapor while an equal number move from vapor to liquid.  To </w:t>
      </w:r>
      <w:commentRangeStart w:id="81"/>
      <w:r w:rsidR="00FB1CEA">
        <w:t>campure</w:t>
      </w:r>
      <w:commentRangeEnd w:id="81"/>
      <w:r>
        <w:rPr>
          <w:rStyle w:val="CommentReference"/>
          <w:vanish/>
        </w:rPr>
        <w:commentReference w:id="81"/>
      </w:r>
      <w:r w:rsidR="00FB1CEA">
        <w:t xml:space="preserve"> this idea, some people like to use the phrase </w:t>
      </w:r>
      <w:r w:rsidR="0089761B" w:rsidRPr="0089761B">
        <w:rPr>
          <w:b/>
          <w:rPrChange w:id="82" w:author="Nicole LaDue" w:date="2010-11-15T22:07:00Z">
            <w:rPr/>
          </w:rPrChange>
        </w:rPr>
        <w:t>dynamic equilibrium</w:t>
      </w:r>
      <w:r w:rsidR="00FB1CEA">
        <w:t>.</w:t>
      </w:r>
    </w:p>
    <w:p w:rsidR="008B07DD" w:rsidRDefault="00FB1CEA">
      <w:r>
        <w:t>Recall that all movement and change requires energy.  Also recall that energy is required to break bonds and energy is released when bonds form.  We define dyn</w:t>
      </w:r>
      <w:ins w:id="83" w:author="Nicole LaDue" w:date="2010-11-15T22:09:00Z">
        <w:r w:rsidR="00F35A16">
          <w:t>a</w:t>
        </w:r>
      </w:ins>
      <w:r>
        <w:t>m</w:t>
      </w:r>
      <w:del w:id="84" w:author="Nicole LaDue" w:date="2010-11-15T22:09:00Z">
        <w:r w:rsidDel="00F35A16">
          <w:delText>a</w:delText>
        </w:r>
      </w:del>
      <w:r>
        <w:t>ic equilibrium as a situat</w:t>
      </w:r>
      <w:r w:rsidR="00735884">
        <w:t>i</w:t>
      </w:r>
      <w:r>
        <w:t>on in which the amount of energy used to break bonds is equal to the amount of energy being returned through the formation of new bonds.</w:t>
      </w:r>
    </w:p>
    <w:p w:rsidR="00735884" w:rsidRDefault="00735884">
      <w:r>
        <w:t>The idea of chemical equilibrium is often expresses by an equation.  Many people don’t like equations but if you’ll b</w:t>
      </w:r>
      <w:ins w:id="85" w:author="Nicole LaDue" w:date="2010-11-15T22:11:00Z">
        <w:r w:rsidR="00F35A16">
          <w:t>ear</w:t>
        </w:r>
      </w:ins>
      <w:del w:id="86" w:author="Nicole LaDue" w:date="2010-11-15T22:11:00Z">
        <w:r w:rsidDel="00F35A16">
          <w:delText>are</w:delText>
        </w:r>
      </w:del>
      <w:r>
        <w:t xml:space="preserve"> with me, I think you’ll see a simplicity and usefulness to them.  We’ll begin with equilibrium between </w:t>
      </w:r>
      <w:ins w:id="87" w:author="Nicole LaDue" w:date="2010-11-15T22:12:00Z">
        <w:r w:rsidR="00462490">
          <w:t xml:space="preserve">liquid </w:t>
        </w:r>
      </w:ins>
      <w:r>
        <w:t>water and water vapor.  The chemical equation is simply:</w:t>
      </w:r>
    </w:p>
    <w:p w:rsidR="00735884" w:rsidRDefault="00735884">
      <w:r>
        <w:tab/>
      </w:r>
      <w:r>
        <w:tab/>
        <w:t>H</w:t>
      </w:r>
      <w:r w:rsidRPr="00735884">
        <w:rPr>
          <w:vertAlign w:val="subscript"/>
        </w:rPr>
        <w:t>2</w:t>
      </w:r>
      <w:r>
        <w:t xml:space="preserve">O (liquid) </w:t>
      </w:r>
      <w:r>
        <w:sym w:font="MT Extra" w:char="F083"/>
      </w:r>
      <w:r>
        <w:t xml:space="preserve"> H</w:t>
      </w:r>
      <w:r w:rsidRPr="00735884">
        <w:rPr>
          <w:vertAlign w:val="subscript"/>
        </w:rPr>
        <w:t>2</w:t>
      </w:r>
      <w:r>
        <w:t>O (vapor)</w:t>
      </w:r>
      <w:ins w:id="88" w:author="Nicole LaDue" w:date="2010-11-15T22:13:00Z">
        <w:r w:rsidR="00BC77B9">
          <w:tab/>
        </w:r>
        <w:r w:rsidR="00BC77B9">
          <w:tab/>
          <w:t>(equation 1)</w:t>
        </w:r>
      </w:ins>
    </w:p>
    <w:p w:rsidR="008F6634" w:rsidRDefault="00735884">
      <w:r>
        <w:t xml:space="preserve">The equation states two things.  First, notice the arrows going both ways.  </w:t>
      </w:r>
      <w:r w:rsidR="008F6634">
        <w:t xml:space="preserve">1) </w:t>
      </w:r>
      <w:r>
        <w:t xml:space="preserve">This means </w:t>
      </w:r>
      <w:r w:rsidR="008F6634">
        <w:t>that, at equilib</w:t>
      </w:r>
      <w:ins w:id="89" w:author="Nicole LaDue" w:date="2010-11-15T22:12:00Z">
        <w:r w:rsidR="00462490">
          <w:t>r</w:t>
        </w:r>
      </w:ins>
      <w:r w:rsidR="008F6634">
        <w:t xml:space="preserve">ium, </w:t>
      </w:r>
      <w:r>
        <w:t xml:space="preserve">the amount of water changing from liquid to vapor is equal to the amount of water changing from vapor to liquid.  </w:t>
      </w:r>
      <w:r w:rsidR="008F6634">
        <w:t xml:space="preserve">2) </w:t>
      </w:r>
      <w:r>
        <w:t xml:space="preserve">It also means </w:t>
      </w:r>
      <w:r w:rsidR="008F6634">
        <w:t xml:space="preserve">that </w:t>
      </w:r>
      <w:del w:id="90" w:author="Nicole LaDue" w:date="2010-11-15T22:12:00Z">
        <w:r w:rsidR="008F6634" w:rsidDel="00462490">
          <w:delText>,</w:delText>
        </w:r>
      </w:del>
      <w:r w:rsidR="008F6634">
        <w:t xml:space="preserve">at equilibrium, </w:t>
      </w:r>
      <w:r>
        <w:t>the chemical potential energy of the liquid water is equal to the chemical potential energy of the water vapor.</w:t>
      </w:r>
    </w:p>
    <w:p w:rsidR="00C30AA2" w:rsidRDefault="008F6634">
      <w:r>
        <w:t>Let’s imagine we squirt some water vapor into the sealed container</w:t>
      </w:r>
      <w:r w:rsidR="004B5416">
        <w:t xml:space="preserve"> of liquid water already in equilibrium with water vapor</w:t>
      </w:r>
      <w:r>
        <w:t xml:space="preserve">.  What would happen?  First let’s think </w:t>
      </w:r>
      <w:ins w:id="91" w:author="Nicole LaDue" w:date="2010-11-15T22:14:00Z">
        <w:r w:rsidR="00BC77B9">
          <w:t xml:space="preserve">about statement </w:t>
        </w:r>
      </w:ins>
      <w:del w:id="92" w:author="Nicole LaDue" w:date="2010-11-15T22:13:00Z">
        <w:r w:rsidDel="00BC77B9">
          <w:delText xml:space="preserve">statement </w:delText>
        </w:r>
      </w:del>
      <w:r>
        <w:t>1 above.  For this statement to remain true some of the water vapor we added to the container must turn in to</w:t>
      </w:r>
      <w:del w:id="93" w:author="Nicole LaDue" w:date="2010-11-15T22:13:00Z">
        <w:r w:rsidDel="00BC77B9">
          <w:delText xml:space="preserve"> </w:delText>
        </w:r>
      </w:del>
      <w:r>
        <w:t xml:space="preserve"> liquid water.  No</w:t>
      </w:r>
      <w:r w:rsidR="00C30AA2">
        <w:t>w le</w:t>
      </w:r>
      <w:r>
        <w:t>t’s think about the second statement.  If we only add water vapor, then we’ve increased the chemical potential energy of the water vapor but we’ve not changed the chemical pote</w:t>
      </w:r>
      <w:ins w:id="94" w:author="Nicole LaDue" w:date="2010-11-15T22:14:00Z">
        <w:r w:rsidR="00BC77B9">
          <w:t>n</w:t>
        </w:r>
      </w:ins>
      <w:r>
        <w:t>tial energy of the liquid. To return to equ</w:t>
      </w:r>
      <w:r w:rsidR="00C30AA2">
        <w:t>ilibrium, some of the water vapor</w:t>
      </w:r>
      <w:r>
        <w:t xml:space="preserve"> must convert to liq</w:t>
      </w:r>
      <w:del w:id="95" w:author="Nicole LaDue" w:date="2010-11-15T22:14:00Z">
        <w:r w:rsidDel="00BC77B9">
          <w:delText>i</w:delText>
        </w:r>
      </w:del>
      <w:r>
        <w:t>u</w:t>
      </w:r>
      <w:ins w:id="96" w:author="Nicole LaDue" w:date="2010-11-15T22:14:00Z">
        <w:r w:rsidR="00BC77B9">
          <w:t>i</w:t>
        </w:r>
      </w:ins>
      <w:r>
        <w:t>d water.</w:t>
      </w:r>
      <w:del w:id="97" w:author="Nicole LaDue" w:date="2010-11-15T22:14:00Z">
        <w:r w:rsidDel="00BC77B9">
          <w:delText xml:space="preserve"> </w:delText>
        </w:r>
      </w:del>
      <w:r>
        <w:t xml:space="preserve">  </w:t>
      </w:r>
      <w:r w:rsidR="00C30AA2">
        <w:t>So both statement 1 &amp; 2 above lead us to the same conclusion.</w:t>
      </w:r>
    </w:p>
    <w:p w:rsidR="004B5416" w:rsidRDefault="00C30AA2">
      <w:r>
        <w:t>Now let’s increase the tempera</w:t>
      </w:r>
      <w:r w:rsidR="004B5416">
        <w:t>t</w:t>
      </w:r>
      <w:r>
        <w:t>ure of the container.  I’m sure you know what happens.  More of the liq</w:t>
      </w:r>
      <w:ins w:id="98" w:author="Nicole LaDue" w:date="2010-11-15T22:14:00Z">
        <w:r w:rsidR="00BC77B9">
          <w:t>u</w:t>
        </w:r>
      </w:ins>
      <w:r>
        <w:t>id water will convert to water vapor.  At the higher tempera</w:t>
      </w:r>
      <w:r w:rsidR="004B5416">
        <w:t>t</w:t>
      </w:r>
      <w:r>
        <w:t>ure, a new equilibrium will form.  At this new equilibrium, there will be more water vapor and less liquid water than at the lower temperature.</w:t>
      </w:r>
    </w:p>
    <w:p w:rsidR="004B5416" w:rsidRDefault="004B5416">
      <w:r>
        <w:t>Next we’ll</w:t>
      </w:r>
      <w:ins w:id="99" w:author="Nicole LaDue" w:date="2010-11-15T22:15:00Z">
        <w:r w:rsidR="00BC77B9">
          <w:t xml:space="preserve"> </w:t>
        </w:r>
        <w:commentRangeStart w:id="100"/>
        <w:r w:rsidR="00BC77B9">
          <w:t>add</w:t>
        </w:r>
      </w:ins>
      <w:r>
        <w:t xml:space="preserve"> </w:t>
      </w:r>
      <w:commentRangeEnd w:id="100"/>
      <w:r w:rsidR="00BC77B9">
        <w:rPr>
          <w:rStyle w:val="CommentReference"/>
          <w:vanish/>
        </w:rPr>
        <w:commentReference w:id="100"/>
      </w:r>
      <w:r>
        <w:t>carbon dioxide gas to the sealed vessel contai</w:t>
      </w:r>
      <w:ins w:id="101" w:author="Nicole LaDue" w:date="2010-11-15T22:15:00Z">
        <w:r w:rsidR="00BC77B9">
          <w:t>n</w:t>
        </w:r>
      </w:ins>
      <w:r>
        <w:t xml:space="preserve">ing liquid water and water vapor, carbon dioxide gas. </w:t>
      </w:r>
    </w:p>
    <w:p w:rsidR="004B5416" w:rsidRDefault="004B5416" w:rsidP="004B5416">
      <w:r>
        <w:t>H</w:t>
      </w:r>
      <w:r w:rsidRPr="00735884">
        <w:rPr>
          <w:vertAlign w:val="subscript"/>
        </w:rPr>
        <w:t>2</w:t>
      </w:r>
      <w:r>
        <w:t>O (liquid) + CO</w:t>
      </w:r>
      <w:r w:rsidRPr="004B5416">
        <w:rPr>
          <w:vertAlign w:val="subscript"/>
        </w:rPr>
        <w:t>2</w:t>
      </w:r>
      <w:r>
        <w:t xml:space="preserve"> (gas in water) </w:t>
      </w:r>
      <w:r>
        <w:sym w:font="MT Extra" w:char="F083"/>
      </w:r>
      <w:r>
        <w:t xml:space="preserve"> H</w:t>
      </w:r>
      <w:r w:rsidRPr="00735884">
        <w:rPr>
          <w:vertAlign w:val="subscript"/>
        </w:rPr>
        <w:t>2</w:t>
      </w:r>
      <w:r>
        <w:t>O (vapor) + CO</w:t>
      </w:r>
      <w:r w:rsidRPr="004B5416">
        <w:rPr>
          <w:vertAlign w:val="subscript"/>
        </w:rPr>
        <w:t>2</w:t>
      </w:r>
      <w:r>
        <w:t xml:space="preserve"> (gas)</w:t>
      </w:r>
      <w:ins w:id="102" w:author="Nicole LaDue" w:date="2010-11-15T22:16:00Z">
        <w:r w:rsidR="00BC77B9">
          <w:tab/>
        </w:r>
        <w:r w:rsidR="00BC77B9">
          <w:tab/>
          <w:t>(equation 2)</w:t>
        </w:r>
      </w:ins>
    </w:p>
    <w:p w:rsidR="00856EDE" w:rsidRDefault="00856EDE" w:rsidP="004B5416">
      <w:r>
        <w:t>At eq</w:t>
      </w:r>
      <w:r w:rsidR="00462F6F">
        <w:t xml:space="preserve">uilibrium some of the carbon dioxide gas will be in the gas above the liquid water and some will be dissolved in the water.  </w:t>
      </w:r>
      <w:r w:rsidR="004B5416">
        <w:t>Following the same reasoning we did with water, what do you predict will happen if we add more CO</w:t>
      </w:r>
      <w:r w:rsidR="004B5416" w:rsidRPr="004B5416">
        <w:rPr>
          <w:vertAlign w:val="subscript"/>
        </w:rPr>
        <w:t>2</w:t>
      </w:r>
      <w:r w:rsidR="004B5416">
        <w:t xml:space="preserve"> gas to the sealed container?</w:t>
      </w:r>
      <w:r w:rsidR="00462F6F">
        <w:t xml:space="preserve">  Some of the additional carbon dioxide gas will dissolve in the </w:t>
      </w:r>
      <w:r>
        <w:t>water</w:t>
      </w:r>
      <w:r w:rsidR="00462F6F">
        <w:t xml:space="preserve"> until a new equilibrium is reached.</w:t>
      </w:r>
    </w:p>
    <w:p w:rsidR="00856EDE" w:rsidRDefault="00856EDE" w:rsidP="004B5416">
      <w:r>
        <w:t xml:space="preserve">The carbon dioxide gas dissolved in water reacts with the water molecules to form yet another equilibrium in which there is an energy balance between water and the dissolved carbon dioxide gas with two other molecules, hydrogen ions and bicarbonate ions.  The equation that describes this reaction is </w:t>
      </w:r>
    </w:p>
    <w:p w:rsidR="00462F6F" w:rsidRDefault="00856EDE" w:rsidP="00856EDE">
      <w:pPr>
        <w:rPr>
          <w:del w:id="103" w:author="Unknown"/>
        </w:rPr>
      </w:pPr>
      <w:r>
        <w:t>H</w:t>
      </w:r>
      <w:r w:rsidRPr="00735884">
        <w:rPr>
          <w:vertAlign w:val="subscript"/>
        </w:rPr>
        <w:t>2</w:t>
      </w:r>
      <w:r>
        <w:t>O (liquid) + CO</w:t>
      </w:r>
      <w:r w:rsidRPr="004B5416">
        <w:rPr>
          <w:vertAlign w:val="subscript"/>
        </w:rPr>
        <w:t>2</w:t>
      </w:r>
      <w:r>
        <w:t xml:space="preserve"> (gas in water) </w:t>
      </w:r>
      <w:r>
        <w:sym w:font="MT Extra" w:char="F083"/>
      </w:r>
      <w:r>
        <w:t xml:space="preserve"> H</w:t>
      </w:r>
      <w:r w:rsidRPr="00856EDE">
        <w:rPr>
          <w:vertAlign w:val="superscript"/>
        </w:rPr>
        <w:t>+</w:t>
      </w:r>
      <w:r>
        <w:rPr>
          <w:vertAlign w:val="subscript"/>
        </w:rPr>
        <w:t xml:space="preserve"> </w:t>
      </w:r>
      <w:r>
        <w:t>+ HCO</w:t>
      </w:r>
      <w:r w:rsidRPr="00856EDE">
        <w:rPr>
          <w:vertAlign w:val="subscript"/>
        </w:rPr>
        <w:t>3</w:t>
      </w:r>
      <w:r>
        <w:rPr>
          <w:vertAlign w:val="superscript"/>
        </w:rPr>
        <w:t>-</w:t>
      </w:r>
      <w:ins w:id="104" w:author="Nicole LaDue" w:date="2010-11-15T22:23:00Z">
        <w:r w:rsidR="009A44AD">
          <w:tab/>
        </w:r>
        <w:r w:rsidR="009A44AD">
          <w:tab/>
        </w:r>
        <w:r w:rsidR="009A44AD">
          <w:tab/>
          <w:t>(equation 3)</w:t>
        </w:r>
        <w:r w:rsidR="009A44AD">
          <w:tab/>
        </w:r>
      </w:ins>
    </w:p>
    <w:p w:rsidR="009A44AD" w:rsidRPr="00856EDE" w:rsidDel="009A44AD" w:rsidRDefault="009A44AD" w:rsidP="004B5416">
      <w:pPr>
        <w:numPr>
          <w:ins w:id="105" w:author="Nicole LaDue" w:date="2010-11-15T22:23:00Z"/>
        </w:numPr>
        <w:rPr>
          <w:ins w:id="106" w:author="Nicole LaDue" w:date="2010-11-15T22:23:00Z"/>
        </w:rPr>
      </w:pPr>
    </w:p>
    <w:p w:rsidR="00856EDE" w:rsidRDefault="00856EDE" w:rsidP="00856EDE">
      <w:r>
        <w:t>H</w:t>
      </w:r>
      <w:r w:rsidRPr="00856EDE">
        <w:rPr>
          <w:vertAlign w:val="superscript"/>
        </w:rPr>
        <w:t>+</w:t>
      </w:r>
      <w:r>
        <w:rPr>
          <w:vertAlign w:val="subscript"/>
        </w:rPr>
        <w:t xml:space="preserve"> </w:t>
      </w:r>
      <w:r>
        <w:t>is the hydrogen ion.   HCO</w:t>
      </w:r>
      <w:r w:rsidRPr="00856EDE">
        <w:rPr>
          <w:vertAlign w:val="subscript"/>
        </w:rPr>
        <w:t>3</w:t>
      </w:r>
      <w:r w:rsidRPr="00856EDE">
        <w:rPr>
          <w:vertAlign w:val="superscript"/>
        </w:rPr>
        <w:t xml:space="preserve"> </w:t>
      </w:r>
      <w:r>
        <w:rPr>
          <w:vertAlign w:val="superscript"/>
        </w:rPr>
        <w:t xml:space="preserve">– </w:t>
      </w:r>
      <w:r>
        <w:t>is the bicarbonate ion.</w:t>
      </w:r>
    </w:p>
    <w:p w:rsidR="00856EDE" w:rsidRDefault="00856EDE" w:rsidP="00856EDE"/>
    <w:p w:rsidR="00A03C56" w:rsidRDefault="00A03C56" w:rsidP="00856EDE">
      <w:pPr>
        <w:rPr>
          <w:b/>
        </w:rPr>
      </w:pPr>
      <w:r>
        <w:rPr>
          <w:b/>
        </w:rPr>
        <w:t>An Inference about Chemical E</w:t>
      </w:r>
      <w:r w:rsidR="00856EDE" w:rsidRPr="00856EDE">
        <w:rPr>
          <w:b/>
        </w:rPr>
        <w:t>quilibrium</w:t>
      </w:r>
    </w:p>
    <w:p w:rsidR="00CB0950" w:rsidRDefault="00A03C56" w:rsidP="00CB0950">
      <w:r w:rsidRPr="00A03C56">
        <w:t xml:space="preserve">This </w:t>
      </w:r>
      <w:r>
        <w:t>exercise started with a discu</w:t>
      </w:r>
      <w:del w:id="107" w:author="Nicole LaDue" w:date="2010-11-15T22:23:00Z">
        <w:r w:rsidDel="009A44AD">
          <w:delText>s</w:delText>
        </w:r>
      </w:del>
      <w:r>
        <w:t>ssion of gravi</w:t>
      </w:r>
      <w:ins w:id="108" w:author="Nicole LaDue" w:date="2010-11-15T22:23:00Z">
        <w:r w:rsidR="009A44AD">
          <w:t>t</w:t>
        </w:r>
      </w:ins>
      <w:r>
        <w:t>ational equilibrium because we can use that system as an analog for chemical equilibrium.  We’ll try this out with the following question.  If H</w:t>
      </w:r>
      <w:r w:rsidRPr="00735884">
        <w:rPr>
          <w:vertAlign w:val="subscript"/>
        </w:rPr>
        <w:t>2</w:t>
      </w:r>
      <w:r>
        <w:t>O (vapor) + CO</w:t>
      </w:r>
      <w:r w:rsidRPr="004B5416">
        <w:rPr>
          <w:vertAlign w:val="subscript"/>
        </w:rPr>
        <w:t>2</w:t>
      </w:r>
      <w:r>
        <w:t xml:space="preserve"> (gas) are in e</w:t>
      </w:r>
      <w:r w:rsidR="00CB0950">
        <w:t>quilibrium with H</w:t>
      </w:r>
      <w:r w:rsidR="00CB0950" w:rsidRPr="00735884">
        <w:rPr>
          <w:vertAlign w:val="subscript"/>
        </w:rPr>
        <w:t>2</w:t>
      </w:r>
      <w:r w:rsidR="00CB0950">
        <w:t>O (liquid) + CO</w:t>
      </w:r>
      <w:r w:rsidR="00CB0950" w:rsidRPr="004B5416">
        <w:rPr>
          <w:vertAlign w:val="subscript"/>
        </w:rPr>
        <w:t>2</w:t>
      </w:r>
      <w:r w:rsidR="00CB0950">
        <w:t xml:space="preserve"> (gas in water) and H</w:t>
      </w:r>
      <w:r w:rsidR="00CB0950" w:rsidRPr="00735884">
        <w:rPr>
          <w:vertAlign w:val="subscript"/>
        </w:rPr>
        <w:t>2</w:t>
      </w:r>
      <w:r w:rsidR="00CB0950">
        <w:t>O (liquid) + CO</w:t>
      </w:r>
      <w:r w:rsidR="00CB0950" w:rsidRPr="004B5416">
        <w:rPr>
          <w:vertAlign w:val="subscript"/>
        </w:rPr>
        <w:t>2</w:t>
      </w:r>
      <w:r w:rsidR="00CB0950">
        <w:t xml:space="preserve"> (gas in water) is in equilibrium with</w:t>
      </w:r>
      <w:del w:id="109" w:author="Nicole LaDue" w:date="2010-11-15T22:24:00Z">
        <w:r w:rsidR="00CB0950" w:rsidDel="009A44AD">
          <w:delText xml:space="preserve"> </w:delText>
        </w:r>
      </w:del>
      <w:r w:rsidR="00CB0950">
        <w:t xml:space="preserve"> H</w:t>
      </w:r>
      <w:r w:rsidR="00CB0950" w:rsidRPr="00856EDE">
        <w:rPr>
          <w:vertAlign w:val="superscript"/>
        </w:rPr>
        <w:t>+</w:t>
      </w:r>
      <w:r w:rsidR="00CB0950">
        <w:rPr>
          <w:vertAlign w:val="subscript"/>
        </w:rPr>
        <w:t xml:space="preserve"> </w:t>
      </w:r>
      <w:r w:rsidR="00CB0950">
        <w:t>+ HCO</w:t>
      </w:r>
      <w:r w:rsidR="00CB0950" w:rsidRPr="00856EDE">
        <w:rPr>
          <w:vertAlign w:val="subscript"/>
        </w:rPr>
        <w:t>3</w:t>
      </w:r>
      <w:r w:rsidR="00CB0950">
        <w:rPr>
          <w:vertAlign w:val="superscript"/>
        </w:rPr>
        <w:t>-</w:t>
      </w:r>
      <w:r w:rsidR="00CB0950">
        <w:t>, can we infer that H</w:t>
      </w:r>
      <w:r w:rsidR="00CB0950" w:rsidRPr="00735884">
        <w:rPr>
          <w:vertAlign w:val="subscript"/>
        </w:rPr>
        <w:t>2</w:t>
      </w:r>
      <w:r w:rsidR="00CB0950">
        <w:t>O (vapor) + CO</w:t>
      </w:r>
      <w:r w:rsidR="00CB0950" w:rsidRPr="004B5416">
        <w:rPr>
          <w:vertAlign w:val="subscript"/>
        </w:rPr>
        <w:t>2</w:t>
      </w:r>
      <w:r w:rsidR="00CB0950">
        <w:t xml:space="preserve"> (gas) are in equilibrium with H</w:t>
      </w:r>
      <w:r w:rsidR="00CB0950" w:rsidRPr="00856EDE">
        <w:rPr>
          <w:vertAlign w:val="superscript"/>
        </w:rPr>
        <w:t>+</w:t>
      </w:r>
      <w:r w:rsidR="00CB0950">
        <w:rPr>
          <w:vertAlign w:val="subscript"/>
        </w:rPr>
        <w:t xml:space="preserve"> </w:t>
      </w:r>
      <w:r w:rsidR="00CB0950">
        <w:t>+ HCO</w:t>
      </w:r>
      <w:r w:rsidR="00CB0950" w:rsidRPr="00856EDE">
        <w:rPr>
          <w:vertAlign w:val="subscript"/>
        </w:rPr>
        <w:t>3</w:t>
      </w:r>
      <w:r w:rsidR="00CB0950">
        <w:rPr>
          <w:vertAlign w:val="superscript"/>
        </w:rPr>
        <w:t xml:space="preserve">- </w:t>
      </w:r>
      <w:r w:rsidR="00CB0950">
        <w:t xml:space="preserve">?  </w:t>
      </w:r>
      <w:ins w:id="110" w:author="Nicole LaDue" w:date="2010-11-15T22:25:00Z">
        <w:r w:rsidR="009A44AD">
          <w:t>I</w:t>
        </w:r>
      </w:ins>
      <w:del w:id="111" w:author="Nicole LaDue" w:date="2010-11-15T22:25:00Z">
        <w:r w:rsidR="00CB0950" w:rsidDel="009A44AD">
          <w:delText>i</w:delText>
        </w:r>
      </w:del>
      <w:r w:rsidR="00CB0950">
        <w:t>f we trust the analogy with gravi</w:t>
      </w:r>
      <w:ins w:id="112" w:author="Nicole LaDue" w:date="2010-11-15T22:25:00Z">
        <w:r w:rsidR="009A44AD">
          <w:t>t</w:t>
        </w:r>
      </w:ins>
      <w:r w:rsidR="00CB0950">
        <w:t>ational equilibrium, the answer is yes.</w:t>
      </w:r>
    </w:p>
    <w:p w:rsidR="009A6464" w:rsidRDefault="00CB0950" w:rsidP="00CB0950">
      <w:r>
        <w:t>Here’s the gravi</w:t>
      </w:r>
      <w:ins w:id="113" w:author="Nicole LaDue" w:date="2010-11-15T22:25:00Z">
        <w:r w:rsidR="009A44AD">
          <w:t>t</w:t>
        </w:r>
      </w:ins>
      <w:r>
        <w:t>ational energy analog.</w:t>
      </w:r>
      <w:r w:rsidR="009A6464">
        <w:t xml:space="preserve"> Consider two balances as shown below.</w:t>
      </w:r>
    </w:p>
    <w:p w:rsidR="00CB0950" w:rsidRDefault="009A6464" w:rsidP="00CB0950">
      <w:r>
        <w:t>If the two 20 pounds weigh</w:t>
      </w:r>
      <w:ins w:id="114" w:author="Nicole LaDue" w:date="2010-11-15T22:25:00Z">
        <w:r w:rsidR="009A44AD">
          <w:t>t</w:t>
        </w:r>
      </w:ins>
      <w:r>
        <w:t>s are in equilibrium with the 40 pound weight</w:t>
      </w:r>
      <w:ins w:id="115" w:author="Nicole LaDue" w:date="2010-11-15T22:25:00Z">
        <w:r w:rsidR="009A44AD">
          <w:t>,</w:t>
        </w:r>
      </w:ins>
      <w:r>
        <w:t xml:space="preserve"> and the 10 and 30 pound weights are in equilibrium with</w:t>
      </w:r>
      <w:r w:rsidR="00C05BCA">
        <w:t xml:space="preserve"> the 40 pound weight, then the t</w:t>
      </w:r>
      <w:r>
        <w:t>wo 20 pound weights are</w:t>
      </w:r>
      <w:del w:id="116" w:author="Nicole LaDue" w:date="2010-11-15T22:25:00Z">
        <w:r w:rsidR="00C05BCA" w:rsidDel="009A44AD">
          <w:delText xml:space="preserve"> are</w:delText>
        </w:r>
      </w:del>
      <w:r w:rsidR="00C05BCA">
        <w:t xml:space="preserve"> in equilibrium with</w:t>
      </w:r>
      <w:del w:id="117" w:author="Nicole LaDue" w:date="2010-11-15T22:25:00Z">
        <w:r w:rsidR="00C05BCA" w:rsidDel="009A44AD">
          <w:delText xml:space="preserve"> </w:delText>
        </w:r>
      </w:del>
      <w:r>
        <w:t xml:space="preserve"> </w:t>
      </w:r>
      <w:r w:rsidR="00C05BCA">
        <w:t>10 and 30 pound weights.  This simple example can be translated to the question about chemical equilibrium.</w:t>
      </w:r>
    </w:p>
    <w:p w:rsidR="00CB0950" w:rsidRDefault="00CB0950" w:rsidP="00CB0950"/>
    <w:p w:rsidR="00CB0950" w:rsidRPr="00CB0950" w:rsidRDefault="00C05BCA" w:rsidP="00CB0950">
      <w:r w:rsidRPr="00C05BCA">
        <w:rPr>
          <w:noProof/>
        </w:rPr>
        <w:drawing>
          <wp:inline distT="0" distB="0" distL="0" distR="0">
            <wp:extent cx="3448464" cy="2254673"/>
            <wp:effectExtent l="25400" t="0" r="5936" b="0"/>
            <wp:docPr id="11" name="Picture 2" descr="Pictur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png"/>
                    <pic:cNvPicPr/>
                  </pic:nvPicPr>
                  <pic:blipFill>
                    <a:blip r:embed="rId12"/>
                    <a:stretch>
                      <a:fillRect/>
                    </a:stretch>
                  </pic:blipFill>
                  <pic:spPr>
                    <a:xfrm>
                      <a:off x="0" y="0"/>
                      <a:ext cx="3450921" cy="2256279"/>
                    </a:xfrm>
                    <a:prstGeom prst="rect">
                      <a:avLst/>
                    </a:prstGeom>
                  </pic:spPr>
                </pic:pic>
              </a:graphicData>
            </a:graphic>
          </wp:inline>
        </w:drawing>
      </w:r>
    </w:p>
    <w:p w:rsidR="00A03C56" w:rsidRDefault="00A03C56" w:rsidP="00A03C56"/>
    <w:p w:rsidR="00856EDE" w:rsidRPr="00A03C56" w:rsidRDefault="00C05BCA" w:rsidP="00856EDE">
      <w:r>
        <w:t xml:space="preserve">Let’s try it. </w:t>
      </w:r>
    </w:p>
    <w:p w:rsidR="00C05BCA" w:rsidRDefault="00C05BCA" w:rsidP="00856EDE">
      <w:pPr>
        <w:rPr>
          <w:b/>
        </w:rPr>
      </w:pPr>
      <w:r>
        <w:rPr>
          <w:b/>
        </w:rPr>
        <w:t>Alignment of f</w:t>
      </w:r>
      <w:r w:rsidR="00344FED">
        <w:rPr>
          <w:b/>
        </w:rPr>
        <w:t>eatures and rela</w:t>
      </w:r>
      <w:r>
        <w:rPr>
          <w:b/>
        </w:rPr>
        <w:t>tionships</w:t>
      </w:r>
    </w:p>
    <w:p w:rsidR="00C05BCA" w:rsidRDefault="00C05BCA" w:rsidP="00856EDE">
      <w:r w:rsidRPr="00C05BCA">
        <w:t>C</w:t>
      </w:r>
      <w:r>
        <w:t>omplete the table below by filling in features</w:t>
      </w:r>
      <w:del w:id="118" w:author="Nicole LaDue" w:date="2010-11-15T22:26:00Z">
        <w:r w:rsidDel="009A44AD">
          <w:delText xml:space="preserve"> </w:delText>
        </w:r>
      </w:del>
      <w:r>
        <w:t xml:space="preserve"> in the chemical reaction</w:t>
      </w:r>
      <w:r w:rsidR="00344FED">
        <w:t xml:space="preserve"> that align with the features </w:t>
      </w:r>
      <w:r>
        <w:t>in the gravitational equilibrium.</w:t>
      </w:r>
    </w:p>
    <w:tbl>
      <w:tblPr>
        <w:tblStyle w:val="TableGrid"/>
        <w:tblW w:w="0" w:type="auto"/>
        <w:tblLook w:val="00BF"/>
      </w:tblPr>
      <w:tblGrid>
        <w:gridCol w:w="4428"/>
        <w:gridCol w:w="4428"/>
      </w:tblGrid>
      <w:tr w:rsidR="00344FED">
        <w:tc>
          <w:tcPr>
            <w:tcW w:w="4428" w:type="dxa"/>
          </w:tcPr>
          <w:p w:rsidR="00344FED" w:rsidRDefault="00344FED" w:rsidP="00856EDE">
            <w:r>
              <w:t>Gravi</w:t>
            </w:r>
            <w:r w:rsidR="00B0042E">
              <w:t>t</w:t>
            </w:r>
            <w:r>
              <w:t xml:space="preserve">ational </w:t>
            </w:r>
          </w:p>
        </w:tc>
        <w:tc>
          <w:tcPr>
            <w:tcW w:w="4428" w:type="dxa"/>
          </w:tcPr>
          <w:p w:rsidR="00344FED" w:rsidRDefault="00344FED" w:rsidP="00856EDE">
            <w:r>
              <w:t>Chemical</w:t>
            </w:r>
          </w:p>
        </w:tc>
      </w:tr>
      <w:tr w:rsidR="00344FED">
        <w:tc>
          <w:tcPr>
            <w:tcW w:w="4428" w:type="dxa"/>
          </w:tcPr>
          <w:p w:rsidR="00344FED" w:rsidRDefault="00344FED" w:rsidP="00856EDE">
            <w:r>
              <w:t>Two 20 lbs w</w:t>
            </w:r>
            <w:ins w:id="119" w:author="Nicole LaDue" w:date="2010-11-15T22:26:00Z">
              <w:r w:rsidR="009A44AD">
                <w:t>eights</w:t>
              </w:r>
            </w:ins>
            <w:del w:id="120" w:author="Nicole LaDue" w:date="2010-11-15T22:26:00Z">
              <w:r w:rsidDel="009A44AD">
                <w:delText>ts.</w:delText>
              </w:r>
            </w:del>
          </w:p>
        </w:tc>
        <w:tc>
          <w:tcPr>
            <w:tcW w:w="4428" w:type="dxa"/>
          </w:tcPr>
          <w:p w:rsidR="00344FED" w:rsidRDefault="00344FED" w:rsidP="00856EDE"/>
        </w:tc>
      </w:tr>
      <w:tr w:rsidR="00344FED">
        <w:tc>
          <w:tcPr>
            <w:tcW w:w="4428" w:type="dxa"/>
          </w:tcPr>
          <w:p w:rsidR="00344FED" w:rsidRDefault="00344FED" w:rsidP="00856EDE">
            <w:r>
              <w:t>10 + 30 lbs. w</w:t>
            </w:r>
            <w:ins w:id="121" w:author="Nicole LaDue" w:date="2010-11-15T22:26:00Z">
              <w:r w:rsidR="009A44AD">
                <w:t>eights</w:t>
              </w:r>
            </w:ins>
            <w:del w:id="122" w:author="Nicole LaDue" w:date="2010-11-15T22:26:00Z">
              <w:r w:rsidDel="009A44AD">
                <w:delText>ts.</w:delText>
              </w:r>
            </w:del>
          </w:p>
        </w:tc>
        <w:tc>
          <w:tcPr>
            <w:tcW w:w="4428" w:type="dxa"/>
          </w:tcPr>
          <w:p w:rsidR="00344FED" w:rsidRDefault="00344FED" w:rsidP="00856EDE"/>
        </w:tc>
      </w:tr>
      <w:tr w:rsidR="00344FED">
        <w:tc>
          <w:tcPr>
            <w:tcW w:w="4428" w:type="dxa"/>
          </w:tcPr>
          <w:p w:rsidR="00344FED" w:rsidRDefault="00344FED" w:rsidP="00856EDE">
            <w:r>
              <w:t>40 lbs. w</w:t>
            </w:r>
            <w:ins w:id="123" w:author="Nicole LaDue" w:date="2010-11-15T22:26:00Z">
              <w:r w:rsidR="009A44AD">
                <w:t>eight</w:t>
              </w:r>
            </w:ins>
            <w:del w:id="124" w:author="Nicole LaDue" w:date="2010-11-15T22:26:00Z">
              <w:r w:rsidDel="009A44AD">
                <w:delText>t.</w:delText>
              </w:r>
            </w:del>
          </w:p>
        </w:tc>
        <w:tc>
          <w:tcPr>
            <w:tcW w:w="4428" w:type="dxa"/>
          </w:tcPr>
          <w:p w:rsidR="00344FED" w:rsidRDefault="00344FED" w:rsidP="00856EDE"/>
        </w:tc>
      </w:tr>
    </w:tbl>
    <w:p w:rsidR="00344FED" w:rsidRDefault="00344FED" w:rsidP="00856EDE"/>
    <w:p w:rsidR="00B0042E" w:rsidRDefault="00B0042E" w:rsidP="00856EDE">
      <w:r>
        <w:t>The common rela</w:t>
      </w:r>
      <w:r w:rsidR="00344FED">
        <w:t>tionship through</w:t>
      </w:r>
      <w:ins w:id="125" w:author="Nicole LaDue" w:date="2010-11-15T22:27:00Z">
        <w:r w:rsidR="009A44AD">
          <w:t>ou</w:t>
        </w:r>
      </w:ins>
      <w:r w:rsidR="00344FED">
        <w:t>t this comparison is assuming that gravi</w:t>
      </w:r>
      <w:ins w:id="126" w:author="Nicole LaDue" w:date="2010-11-15T22:27:00Z">
        <w:r w:rsidR="009A44AD">
          <w:t>t</w:t>
        </w:r>
      </w:ins>
      <w:r w:rsidR="00344FED">
        <w:t>ational and chemical equilibrium have been reached.</w:t>
      </w:r>
    </w:p>
    <w:p w:rsidR="00344FED" w:rsidRDefault="00B0042E" w:rsidP="00856EDE">
      <w:r>
        <w:t>Now let’s look at another gravitational balance that can tell us something about chemical equilibrium.  Remember, we can change gravi</w:t>
      </w:r>
      <w:r w:rsidR="00A819A0">
        <w:t>tational equi</w:t>
      </w:r>
      <w:r>
        <w:t>librium by changing the distance between weights and a f</w:t>
      </w:r>
      <w:del w:id="127" w:author="Nicole LaDue" w:date="2010-11-15T22:27:00Z">
        <w:r w:rsidDel="009A44AD">
          <w:delText>l</w:delText>
        </w:r>
      </w:del>
      <w:r>
        <w:t>u</w:t>
      </w:r>
      <w:ins w:id="128" w:author="Nicole LaDue" w:date="2010-11-15T22:27:00Z">
        <w:r w:rsidR="009A44AD">
          <w:t>l</w:t>
        </w:r>
      </w:ins>
      <w:r>
        <w:t>crum as shown below.</w:t>
      </w:r>
    </w:p>
    <w:p w:rsidR="00856EDE" w:rsidRPr="00C05BCA" w:rsidRDefault="00D36CA2" w:rsidP="00856EDE">
      <w:r>
        <w:rPr>
          <w:noProof/>
        </w:rPr>
        <w:drawing>
          <wp:inline distT="0" distB="0" distL="0" distR="0">
            <wp:extent cx="3912235" cy="2596837"/>
            <wp:effectExtent l="25400" t="0" r="0" b="0"/>
            <wp:docPr id="12" name="Picture 11" descr="Picture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png"/>
                    <pic:cNvPicPr/>
                  </pic:nvPicPr>
                  <pic:blipFill>
                    <a:blip r:embed="rId13"/>
                    <a:stretch>
                      <a:fillRect/>
                    </a:stretch>
                  </pic:blipFill>
                  <pic:spPr>
                    <a:xfrm>
                      <a:off x="0" y="0"/>
                      <a:ext cx="3913372" cy="2597592"/>
                    </a:xfrm>
                    <a:prstGeom prst="rect">
                      <a:avLst/>
                    </a:prstGeom>
                  </pic:spPr>
                </pic:pic>
              </a:graphicData>
            </a:graphic>
          </wp:inline>
        </w:drawing>
      </w:r>
    </w:p>
    <w:p w:rsidR="00856EDE" w:rsidRPr="00856EDE" w:rsidRDefault="00856EDE" w:rsidP="00856EDE"/>
    <w:p w:rsidR="00C965D7" w:rsidRDefault="001157AE">
      <w:r>
        <w:t>Changing the gravi</w:t>
      </w:r>
      <w:r w:rsidR="00CB44AA">
        <w:t>t</w:t>
      </w:r>
      <w:r>
        <w:t>ational equilibriu</w:t>
      </w:r>
      <w:ins w:id="129" w:author="Nicole LaDue" w:date="2010-11-15T22:27:00Z">
        <w:r w:rsidR="009A44AD">
          <w:t>m</w:t>
        </w:r>
      </w:ins>
      <w:del w:id="130" w:author="Nicole LaDue" w:date="2010-11-15T22:27:00Z">
        <w:r w:rsidDel="009A44AD">
          <w:delText>n</w:delText>
        </w:r>
      </w:del>
      <w:r>
        <w:t xml:space="preserve"> by changing the length of the fulcrum is similar to changing_______________ of a chemical reaction.</w:t>
      </w:r>
      <w:r w:rsidR="00E23265">
        <w:t xml:space="preserve">   Hopefully, you wrote the word temperature in the blank.  </w:t>
      </w:r>
      <w:r w:rsidR="00CB44AA">
        <w:t xml:space="preserve"> Please complete the table below </w:t>
      </w:r>
      <w:ins w:id="131" w:author="Nicole LaDue" w:date="2010-11-15T22:28:00Z">
        <w:r w:rsidR="009A44AD">
          <w:t xml:space="preserve">by </w:t>
        </w:r>
      </w:ins>
      <w:r w:rsidR="00CB44AA">
        <w:t>com</w:t>
      </w:r>
      <w:del w:id="132" w:author="Nicole LaDue" w:date="2010-11-15T22:27:00Z">
        <w:r w:rsidR="00CB44AA" w:rsidDel="009A44AD">
          <w:delText>a</w:delText>
        </w:r>
      </w:del>
      <w:r w:rsidR="00CB44AA">
        <w:t>p</w:t>
      </w:r>
      <w:ins w:id="133" w:author="Nicole LaDue" w:date="2010-11-15T22:27:00Z">
        <w:r w:rsidR="009A44AD">
          <w:t>a</w:t>
        </w:r>
      </w:ins>
      <w:r w:rsidR="00CB44AA">
        <w:t>ring features in gravi</w:t>
      </w:r>
      <w:ins w:id="134" w:author="Nicole LaDue" w:date="2010-11-15T22:27:00Z">
        <w:r w:rsidR="009A44AD">
          <w:t>t</w:t>
        </w:r>
      </w:ins>
      <w:r w:rsidR="00CB44AA">
        <w:t>ational equilibrium to features in ch</w:t>
      </w:r>
      <w:ins w:id="135" w:author="Nicole LaDue" w:date="2010-11-15T22:28:00Z">
        <w:r w:rsidR="009A44AD">
          <w:t>e</w:t>
        </w:r>
      </w:ins>
      <w:del w:id="136" w:author="Nicole LaDue" w:date="2010-11-15T22:28:00Z">
        <w:r w:rsidR="00CB44AA" w:rsidDel="009A44AD">
          <w:delText>a</w:delText>
        </w:r>
      </w:del>
      <w:r w:rsidR="00CB44AA">
        <w:t>mical equilibrium.</w:t>
      </w:r>
    </w:p>
    <w:p w:rsidR="00C965D7" w:rsidRPr="00C965D7" w:rsidRDefault="00C965D7" w:rsidP="00C965D7">
      <w:pPr>
        <w:rPr>
          <w:b/>
        </w:rPr>
      </w:pPr>
      <w:r w:rsidRPr="00C965D7">
        <w:rPr>
          <w:b/>
        </w:rPr>
        <w:t>The role of temperature in chemical equilibrium</w:t>
      </w:r>
    </w:p>
    <w:p w:rsidR="00C965D7" w:rsidRDefault="00C965D7">
      <w:r>
        <w:t>We’ll start thinking about the role of temperature in chemical reactions</w:t>
      </w:r>
      <w:del w:id="137" w:author="Nicole LaDue" w:date="2010-11-15T22:28:00Z">
        <w:r w:rsidDel="00ED5DC5">
          <w:delText xml:space="preserve"> </w:delText>
        </w:r>
      </w:del>
      <w:ins w:id="138" w:author="Nicole LaDue" w:date="2010-11-15T22:31:00Z">
        <w:r w:rsidR="00ED5DC5">
          <w:t xml:space="preserve"> </w:t>
        </w:r>
      </w:ins>
      <w:del w:id="139" w:author="Nicole LaDue" w:date="2010-11-15T22:28:00Z">
        <w:r w:rsidDel="00ED5DC5">
          <w:delText>U</w:delText>
        </w:r>
      </w:del>
      <w:del w:id="140" w:author="Nicole LaDue" w:date="2010-11-15T22:31:00Z">
        <w:r w:rsidDel="00ED5DC5">
          <w:delText xml:space="preserve">sing these two principles </w:delText>
        </w:r>
      </w:del>
      <w:r>
        <w:t>by recalling two of our basic principles.</w:t>
      </w:r>
    </w:p>
    <w:p w:rsidR="00C965D7" w:rsidRDefault="00C965D7">
      <w:r>
        <w:t>Principle 6: Change in tem</w:t>
      </w:r>
      <w:r w:rsidR="007E737D">
        <w:t>pe</w:t>
      </w:r>
      <w:r>
        <w:t>ra</w:t>
      </w:r>
      <w:r w:rsidR="007E737D">
        <w:t>t</w:t>
      </w:r>
      <w:r>
        <w:t>ure c</w:t>
      </w:r>
      <w:r w:rsidR="007E737D">
        <w:t>a</w:t>
      </w:r>
      <w:r>
        <w:t>uses molecu</w:t>
      </w:r>
      <w:ins w:id="141" w:author="Nicole LaDue" w:date="2010-11-15T22:32:00Z">
        <w:r w:rsidR="00ED5DC5">
          <w:t>l</w:t>
        </w:r>
      </w:ins>
      <w:r>
        <w:t>es to move faster or slower</w:t>
      </w:r>
      <w:ins w:id="142" w:author="Nicole LaDue" w:date="2010-11-15T22:32:00Z">
        <w:r w:rsidR="00ED5DC5">
          <w:t>.</w:t>
        </w:r>
      </w:ins>
    </w:p>
    <w:p w:rsidR="007E737D" w:rsidRDefault="00C965D7">
      <w:r>
        <w:t>Principle 8: When molecu</w:t>
      </w:r>
      <w:r w:rsidR="007E737D">
        <w:t>l</w:t>
      </w:r>
      <w:r>
        <w:t>es move faster, it is easier to break bonds.</w:t>
      </w:r>
    </w:p>
    <w:p w:rsidR="007E737D" w:rsidRDefault="005800F0">
      <w:r>
        <w:t>These principles help us expla</w:t>
      </w:r>
      <w:r w:rsidR="007E737D">
        <w:t>in a few simple observations.</w:t>
      </w:r>
    </w:p>
    <w:p w:rsidR="007E737D" w:rsidRDefault="007E737D">
      <w:r>
        <w:t>1) When liquid water is heated, more water vapor forms.</w:t>
      </w:r>
    </w:p>
    <w:p w:rsidR="007E737D" w:rsidRDefault="007E737D">
      <w:r>
        <w:t>2) Cold water can dissolve more carbon dioxide than hot water.</w:t>
      </w:r>
    </w:p>
    <w:p w:rsidR="007E737D" w:rsidRDefault="007E737D">
      <w:r>
        <w:t xml:space="preserve">3) Hot water can dissolve </w:t>
      </w:r>
      <w:ins w:id="143" w:author="Nicole LaDue" w:date="2010-11-15T22:40:00Z">
        <w:r w:rsidR="00313D72">
          <w:t xml:space="preserve">more </w:t>
        </w:r>
      </w:ins>
      <w:r>
        <w:t>table salt (NaCl) than cold water.</w:t>
      </w:r>
    </w:p>
    <w:p w:rsidR="005800F0" w:rsidRDefault="005800F0">
      <w:r>
        <w:t>In the table below explain why the re</w:t>
      </w:r>
      <w:ins w:id="144" w:author="Nicole LaDue" w:date="2010-11-15T22:40:00Z">
        <w:r w:rsidR="00313D72">
          <w:t>l</w:t>
        </w:r>
      </w:ins>
      <w:r>
        <w:t>ationships listed in columns 1&amp; 2 are similar.</w:t>
      </w:r>
    </w:p>
    <w:tbl>
      <w:tblPr>
        <w:tblStyle w:val="TableGrid"/>
        <w:tblW w:w="0" w:type="auto"/>
        <w:tblLook w:val="00BF"/>
      </w:tblPr>
      <w:tblGrid>
        <w:gridCol w:w="2952"/>
        <w:gridCol w:w="2952"/>
        <w:gridCol w:w="2952"/>
      </w:tblGrid>
      <w:tr w:rsidR="00313D72">
        <w:trPr>
          <w:ins w:id="145" w:author="Nicole LaDue" w:date="2010-11-15T22:40:00Z"/>
        </w:trPr>
        <w:tc>
          <w:tcPr>
            <w:tcW w:w="2952" w:type="dxa"/>
          </w:tcPr>
          <w:p w:rsidR="00313D72" w:rsidRDefault="00313D72">
            <w:pPr>
              <w:rPr>
                <w:ins w:id="146" w:author="Nicole LaDue" w:date="2010-11-15T22:40:00Z"/>
              </w:rPr>
            </w:pPr>
            <w:ins w:id="147" w:author="Nicole LaDue" w:date="2010-11-15T22:43:00Z">
              <w:r>
                <w:t>Column 1</w:t>
              </w:r>
            </w:ins>
          </w:p>
        </w:tc>
        <w:tc>
          <w:tcPr>
            <w:tcW w:w="2952" w:type="dxa"/>
          </w:tcPr>
          <w:p w:rsidR="00313D72" w:rsidRDefault="00313D72">
            <w:pPr>
              <w:rPr>
                <w:ins w:id="148" w:author="Nicole LaDue" w:date="2010-11-15T22:40:00Z"/>
              </w:rPr>
            </w:pPr>
            <w:ins w:id="149" w:author="Nicole LaDue" w:date="2010-11-15T22:43:00Z">
              <w:r>
                <w:t>Column 2</w:t>
              </w:r>
            </w:ins>
          </w:p>
        </w:tc>
        <w:tc>
          <w:tcPr>
            <w:tcW w:w="2952" w:type="dxa"/>
          </w:tcPr>
          <w:p w:rsidR="00313D72" w:rsidRDefault="00313D72">
            <w:pPr>
              <w:rPr>
                <w:ins w:id="150" w:author="Nicole LaDue" w:date="2010-11-15T22:40:00Z"/>
              </w:rPr>
            </w:pPr>
          </w:p>
        </w:tc>
      </w:tr>
      <w:tr w:rsidR="005800F0">
        <w:tc>
          <w:tcPr>
            <w:tcW w:w="2952" w:type="dxa"/>
          </w:tcPr>
          <w:p w:rsidR="005800F0" w:rsidRDefault="005800F0">
            <w:r>
              <w:t>Hot water dissolves more salt than cold water</w:t>
            </w:r>
          </w:p>
        </w:tc>
        <w:tc>
          <w:tcPr>
            <w:tcW w:w="2952" w:type="dxa"/>
          </w:tcPr>
          <w:p w:rsidR="005800F0" w:rsidRDefault="005800F0">
            <w:r>
              <w:t>Hot water creates more water vapor than cold water</w:t>
            </w:r>
          </w:p>
        </w:tc>
        <w:tc>
          <w:tcPr>
            <w:tcW w:w="2952" w:type="dxa"/>
          </w:tcPr>
          <w:p w:rsidR="005800F0" w:rsidRDefault="005800F0"/>
        </w:tc>
      </w:tr>
      <w:tr w:rsidR="005800F0">
        <w:tc>
          <w:tcPr>
            <w:tcW w:w="2952" w:type="dxa"/>
          </w:tcPr>
          <w:p w:rsidR="005800F0" w:rsidRDefault="005800F0">
            <w:r>
              <w:t>Hot water creates more water vapor than cold water</w:t>
            </w:r>
          </w:p>
        </w:tc>
        <w:tc>
          <w:tcPr>
            <w:tcW w:w="2952" w:type="dxa"/>
          </w:tcPr>
          <w:p w:rsidR="005800F0" w:rsidRDefault="005800F0">
            <w:r>
              <w:t>Hot water releases more dissolved CO</w:t>
            </w:r>
            <w:r w:rsidRPr="005800F0">
              <w:rPr>
                <w:vertAlign w:val="subscript"/>
              </w:rPr>
              <w:t xml:space="preserve">2 </w:t>
            </w:r>
            <w:r>
              <w:t>than cold water</w:t>
            </w:r>
          </w:p>
        </w:tc>
        <w:tc>
          <w:tcPr>
            <w:tcW w:w="2952" w:type="dxa"/>
          </w:tcPr>
          <w:p w:rsidR="005800F0" w:rsidRDefault="005800F0"/>
        </w:tc>
      </w:tr>
      <w:tr w:rsidR="005800F0">
        <w:tc>
          <w:tcPr>
            <w:tcW w:w="2952" w:type="dxa"/>
          </w:tcPr>
          <w:p w:rsidR="005800F0" w:rsidRDefault="005800F0">
            <w:commentRangeStart w:id="151"/>
            <w:r>
              <w:t>If a hot solution</w:t>
            </w:r>
            <w:del w:id="152" w:author="Nicole LaDue" w:date="2010-11-15T22:44:00Z">
              <w:r w:rsidDel="00556D94">
                <w:delText xml:space="preserve"> is</w:delText>
              </w:r>
            </w:del>
            <w:r>
              <w:t xml:space="preserve"> in equilibrium with </w:t>
            </w:r>
            <w:del w:id="153" w:author="Nicole LaDue" w:date="2010-11-15T22:44:00Z">
              <w:r w:rsidDel="00556D94">
                <w:delText>di</w:delText>
              </w:r>
            </w:del>
            <w:r>
              <w:t xml:space="preserve">salt </w:t>
            </w:r>
            <w:ins w:id="154" w:author="Nicole LaDue" w:date="2010-11-15T22:44:00Z">
              <w:r w:rsidR="00556D94">
                <w:t>is</w:t>
              </w:r>
            </w:ins>
            <w:del w:id="155" w:author="Nicole LaDue" w:date="2010-11-15T22:44:00Z">
              <w:r w:rsidDel="00556D94">
                <w:delText>then</w:delText>
              </w:r>
            </w:del>
            <w:r>
              <w:t xml:space="preserve"> cool</w:t>
            </w:r>
            <w:ins w:id="156" w:author="Nicole LaDue" w:date="2010-11-15T22:44:00Z">
              <w:r w:rsidR="00556D94">
                <w:t>ed</w:t>
              </w:r>
            </w:ins>
            <w:del w:id="157" w:author="Nicole LaDue" w:date="2010-11-15T22:44:00Z">
              <w:r w:rsidDel="00556D94">
                <w:delText>s</w:delText>
              </w:r>
            </w:del>
            <w:r>
              <w:t>, more solid salt will form</w:t>
            </w:r>
            <w:r w:rsidR="008B3EC5">
              <w:t>.</w:t>
            </w:r>
            <w:commentRangeEnd w:id="151"/>
            <w:r w:rsidR="00313D72">
              <w:rPr>
                <w:rStyle w:val="CommentReference"/>
                <w:vanish/>
              </w:rPr>
              <w:commentReference w:id="151"/>
            </w:r>
          </w:p>
        </w:tc>
        <w:tc>
          <w:tcPr>
            <w:tcW w:w="2952" w:type="dxa"/>
          </w:tcPr>
          <w:p w:rsidR="005800F0" w:rsidRDefault="008B3EC5">
            <w:r>
              <w:t>If hot water in equilibrium with water vapor is cooled, more liquid water will form.</w:t>
            </w:r>
          </w:p>
        </w:tc>
        <w:tc>
          <w:tcPr>
            <w:tcW w:w="2952" w:type="dxa"/>
          </w:tcPr>
          <w:p w:rsidR="005800F0" w:rsidRDefault="005800F0"/>
        </w:tc>
      </w:tr>
    </w:tbl>
    <w:p w:rsidR="00C965D7" w:rsidDel="00556D94" w:rsidRDefault="00C965D7">
      <w:pPr>
        <w:rPr>
          <w:del w:id="158" w:author="Nicole LaDue" w:date="2010-11-15T22:45:00Z"/>
        </w:rPr>
      </w:pPr>
    </w:p>
    <w:p w:rsidR="00C965D7" w:rsidRDefault="00C965D7"/>
    <w:p w:rsidR="008B3EC5" w:rsidRDefault="008B3EC5">
      <w:pPr>
        <w:rPr>
          <w:b/>
        </w:rPr>
      </w:pPr>
      <w:r w:rsidRPr="008B3EC5">
        <w:rPr>
          <w:b/>
        </w:rPr>
        <w:t>General Alignmen</w:t>
      </w:r>
      <w:ins w:id="159" w:author="Nicole LaDue" w:date="2010-11-15T22:45:00Z">
        <w:r w:rsidR="00556D94">
          <w:rPr>
            <w:b/>
          </w:rPr>
          <w:t>t</w:t>
        </w:r>
      </w:ins>
      <w:del w:id="160" w:author="Nicole LaDue" w:date="2010-11-15T22:45:00Z">
        <w:r w:rsidRPr="008B3EC5" w:rsidDel="00556D94">
          <w:rPr>
            <w:b/>
          </w:rPr>
          <w:delText>d</w:delText>
        </w:r>
      </w:del>
      <w:r w:rsidRPr="008B3EC5">
        <w:rPr>
          <w:b/>
        </w:rPr>
        <w:t xml:space="preserve"> of Gravitational and Chemical Energy</w:t>
      </w:r>
    </w:p>
    <w:p w:rsidR="00CB44AA" w:rsidRPr="008B3EC5" w:rsidRDefault="008B3EC5">
      <w:r w:rsidRPr="008B3EC5">
        <w:t xml:space="preserve">There are to </w:t>
      </w:r>
      <w:r>
        <w:t>four ways to alter a gravi</w:t>
      </w:r>
      <w:ins w:id="161" w:author="Nicole LaDue" w:date="2010-11-15T22:47:00Z">
        <w:r w:rsidR="00A71A10">
          <w:t>t</w:t>
        </w:r>
      </w:ins>
      <w:r>
        <w:t>ational equilibrium; increase weight, decrease weight, increase distance to fulcrum and decrease distance to fulcrum. List four simi</w:t>
      </w:r>
      <w:ins w:id="162" w:author="Nicole LaDue" w:date="2010-11-15T22:50:00Z">
        <w:r w:rsidR="00A71A10">
          <w:t>l</w:t>
        </w:r>
      </w:ins>
      <w:r>
        <w:t>a</w:t>
      </w:r>
      <w:del w:id="163" w:author="Nicole LaDue" w:date="2010-11-15T22:50:00Z">
        <w:r w:rsidDel="00A71A10">
          <w:delText>l</w:delText>
        </w:r>
      </w:del>
      <w:r>
        <w:t>r ways to alter chemical equilibrium</w:t>
      </w:r>
      <w:ins w:id="164" w:author="Nicole LaDue" w:date="2010-11-15T22:50:00Z">
        <w:r w:rsidR="00A71A10">
          <w:t xml:space="preserve"> </w:t>
        </w:r>
        <w:commentRangeStart w:id="165"/>
        <w:r w:rsidR="00A71A10">
          <w:t>between a liquid and a gas in a container</w:t>
        </w:r>
      </w:ins>
      <w:r>
        <w:t xml:space="preserve"> </w:t>
      </w:r>
      <w:commentRangeEnd w:id="165"/>
      <w:ins w:id="166" w:author="Nicole LaDue" w:date="2010-11-15T22:51:00Z">
        <w:r w:rsidR="00A71A10">
          <w:rPr>
            <w:rStyle w:val="CommentReference"/>
            <w:vanish/>
          </w:rPr>
          <w:commentReference w:id="165"/>
        </w:r>
        <w:r w:rsidR="00A71A10">
          <w:t>by completing</w:t>
        </w:r>
      </w:ins>
      <w:del w:id="167" w:author="Nicole LaDue" w:date="2010-11-15T22:51:00Z">
        <w:r w:rsidDel="00A71A10">
          <w:delText>in</w:delText>
        </w:r>
      </w:del>
      <w:r>
        <w:t xml:space="preserve"> the table below.</w:t>
      </w:r>
    </w:p>
    <w:tbl>
      <w:tblPr>
        <w:tblStyle w:val="TableGrid"/>
        <w:tblW w:w="0" w:type="auto"/>
        <w:tblLook w:val="00BF"/>
      </w:tblPr>
      <w:tblGrid>
        <w:gridCol w:w="4428"/>
        <w:gridCol w:w="4428"/>
      </w:tblGrid>
      <w:tr w:rsidR="00CB44AA">
        <w:tc>
          <w:tcPr>
            <w:tcW w:w="4428" w:type="dxa"/>
          </w:tcPr>
          <w:p w:rsidR="00CB44AA" w:rsidRPr="00CB44AA" w:rsidRDefault="00CB44AA">
            <w:pPr>
              <w:rPr>
                <w:b/>
              </w:rPr>
            </w:pPr>
            <w:r w:rsidRPr="00CB44AA">
              <w:rPr>
                <w:b/>
              </w:rPr>
              <w:t>Gravitational</w:t>
            </w:r>
          </w:p>
        </w:tc>
        <w:tc>
          <w:tcPr>
            <w:tcW w:w="4428" w:type="dxa"/>
          </w:tcPr>
          <w:p w:rsidR="00CB44AA" w:rsidRPr="00CB44AA" w:rsidRDefault="00CB44AA">
            <w:pPr>
              <w:rPr>
                <w:b/>
              </w:rPr>
            </w:pPr>
            <w:r w:rsidRPr="00CB44AA">
              <w:rPr>
                <w:b/>
              </w:rPr>
              <w:t>Chemical</w:t>
            </w:r>
          </w:p>
        </w:tc>
      </w:tr>
      <w:tr w:rsidR="00CB44AA">
        <w:tc>
          <w:tcPr>
            <w:tcW w:w="4428" w:type="dxa"/>
          </w:tcPr>
          <w:p w:rsidR="00CB44AA" w:rsidRDefault="008B3EC5">
            <w:r>
              <w:t>Increase weight</w:t>
            </w:r>
          </w:p>
        </w:tc>
        <w:tc>
          <w:tcPr>
            <w:tcW w:w="4428" w:type="dxa"/>
          </w:tcPr>
          <w:p w:rsidR="00CB44AA" w:rsidRDefault="00CB44AA"/>
        </w:tc>
      </w:tr>
      <w:tr w:rsidR="008B3EC5">
        <w:tc>
          <w:tcPr>
            <w:tcW w:w="4428" w:type="dxa"/>
          </w:tcPr>
          <w:p w:rsidR="008B3EC5" w:rsidRDefault="008B3EC5">
            <w:r>
              <w:t>Decrease weight</w:t>
            </w:r>
          </w:p>
        </w:tc>
        <w:tc>
          <w:tcPr>
            <w:tcW w:w="4428" w:type="dxa"/>
          </w:tcPr>
          <w:p w:rsidR="008B3EC5" w:rsidRDefault="008B3EC5"/>
        </w:tc>
      </w:tr>
      <w:tr w:rsidR="00CB44AA">
        <w:tc>
          <w:tcPr>
            <w:tcW w:w="4428" w:type="dxa"/>
          </w:tcPr>
          <w:p w:rsidR="00CB44AA" w:rsidRDefault="008B3EC5" w:rsidP="008B3EC5">
            <w:r>
              <w:t>Increase distance to</w:t>
            </w:r>
            <w:r w:rsidR="00CB44AA">
              <w:t xml:space="preserve"> fulcrum</w:t>
            </w:r>
          </w:p>
        </w:tc>
        <w:tc>
          <w:tcPr>
            <w:tcW w:w="4428" w:type="dxa"/>
          </w:tcPr>
          <w:p w:rsidR="00CB44AA" w:rsidRDefault="00CB44AA"/>
        </w:tc>
      </w:tr>
      <w:tr w:rsidR="00CB44AA">
        <w:tc>
          <w:tcPr>
            <w:tcW w:w="4428" w:type="dxa"/>
          </w:tcPr>
          <w:p w:rsidR="00CB44AA" w:rsidRDefault="008B3EC5" w:rsidP="008B3EC5">
            <w:r>
              <w:t>Decrease</w:t>
            </w:r>
            <w:r w:rsidR="00CB44AA">
              <w:t xml:space="preserve"> distance</w:t>
            </w:r>
            <w:r>
              <w:t xml:space="preserve"> to</w:t>
            </w:r>
            <w:r w:rsidR="00CB44AA">
              <w:t xml:space="preserve"> fulcrum</w:t>
            </w:r>
          </w:p>
        </w:tc>
        <w:tc>
          <w:tcPr>
            <w:tcW w:w="4428" w:type="dxa"/>
          </w:tcPr>
          <w:p w:rsidR="00CB44AA" w:rsidRDefault="00CB44AA"/>
        </w:tc>
      </w:tr>
    </w:tbl>
    <w:p w:rsidR="00E23265" w:rsidRDefault="00E23265"/>
    <w:p w:rsidR="00307B2F" w:rsidRDefault="00307B2F"/>
    <w:p w:rsidR="00307B2F" w:rsidRPr="008B3EC5" w:rsidRDefault="00307B2F">
      <w:pPr>
        <w:rPr>
          <w:b/>
        </w:rPr>
      </w:pPr>
      <w:r w:rsidRPr="008B3EC5">
        <w:rPr>
          <w:b/>
        </w:rPr>
        <w:t>Assessment:</w:t>
      </w:r>
    </w:p>
    <w:p w:rsidR="001B4268" w:rsidRDefault="001B4268">
      <w:r>
        <w:t>Carbon dioxide e</w:t>
      </w:r>
      <w:del w:id="168" w:author="Nicole LaDue" w:date="2010-11-15T22:51:00Z">
        <w:r w:rsidDel="00A71A10">
          <w:delText>m</w:delText>
        </w:r>
      </w:del>
      <w:r>
        <w:t xml:space="preserve">missions are </w:t>
      </w:r>
      <w:ins w:id="169" w:author="Nicole LaDue" w:date="2010-11-15T22:52:00Z">
        <w:r w:rsidR="00A71A10">
          <w:t xml:space="preserve">presently </w:t>
        </w:r>
      </w:ins>
      <w:r>
        <w:t>making the oceans more acid</w:t>
      </w:r>
      <w:commentRangeStart w:id="170"/>
      <w:ins w:id="171" w:author="Nicole LaDue" w:date="2010-11-15T22:51:00Z">
        <w:r w:rsidR="00A71A10">
          <w:t>ic</w:t>
        </w:r>
      </w:ins>
      <w:commentRangeEnd w:id="170"/>
      <w:r w:rsidR="006D1D08">
        <w:rPr>
          <w:rStyle w:val="CommentReference"/>
          <w:vanish/>
        </w:rPr>
        <w:commentReference w:id="170"/>
      </w:r>
      <w:r>
        <w:t xml:space="preserve">. The chemistry that shows this is simple and depicted in the equation below.  </w:t>
      </w:r>
    </w:p>
    <w:p w:rsidR="001B4268" w:rsidDel="00A71A10" w:rsidRDefault="001B4268" w:rsidP="001B4268">
      <w:pPr>
        <w:rPr>
          <w:del w:id="172" w:author="Nicole LaDue" w:date="2010-11-15T22:53:00Z"/>
        </w:rPr>
      </w:pPr>
      <w:r>
        <w:t>CO</w:t>
      </w:r>
      <w:r w:rsidRPr="001B4268">
        <w:rPr>
          <w:vertAlign w:val="subscript"/>
        </w:rPr>
        <w:t>2</w:t>
      </w:r>
      <w:r>
        <w:t xml:space="preserve"> + H</w:t>
      </w:r>
      <w:r w:rsidRPr="001B4268">
        <w:rPr>
          <w:vertAlign w:val="subscript"/>
        </w:rPr>
        <w:t>2</w:t>
      </w:r>
      <w:r>
        <w:t xml:space="preserve">O  </w:t>
      </w:r>
      <w:r>
        <w:sym w:font="MT Extra" w:char="F083"/>
      </w:r>
      <w:r>
        <w:t xml:space="preserve"> HCO</w:t>
      </w:r>
      <w:r w:rsidRPr="001B4268">
        <w:rPr>
          <w:vertAlign w:val="subscript"/>
        </w:rPr>
        <w:t>3</w:t>
      </w:r>
      <w:r>
        <w:t>- + H</w:t>
      </w:r>
      <w:r w:rsidRPr="001B4268">
        <w:rPr>
          <w:vertAlign w:val="superscript"/>
        </w:rPr>
        <w:t>+</w:t>
      </w:r>
      <w:ins w:id="173" w:author="Nicole LaDue" w:date="2010-11-15T22:52:00Z">
        <w:r w:rsidR="00A71A10">
          <w:tab/>
        </w:r>
        <w:r w:rsidR="00A71A10">
          <w:tab/>
        </w:r>
        <w:r w:rsidR="00A71A10">
          <w:tab/>
        </w:r>
        <w:r w:rsidR="00A71A10">
          <w:tab/>
          <w:t>(equation 4)</w:t>
        </w:r>
      </w:ins>
    </w:p>
    <w:p w:rsidR="00A71A10" w:rsidDel="00A71A10" w:rsidRDefault="00A71A10">
      <w:pPr>
        <w:rPr>
          <w:ins w:id="174" w:author="Nicole LaDue" w:date="2010-11-15T22:52:00Z"/>
          <w:vertAlign w:val="superscript"/>
        </w:rPr>
      </w:pPr>
    </w:p>
    <w:p w:rsidR="00E53325" w:rsidRPr="00451C50" w:rsidRDefault="001B4268" w:rsidP="001B4268">
      <w:r>
        <w:t>HCO</w:t>
      </w:r>
      <w:r w:rsidRPr="001B4268">
        <w:rPr>
          <w:vertAlign w:val="subscript"/>
        </w:rPr>
        <w:t>3</w:t>
      </w:r>
      <w:r w:rsidRPr="001B4268">
        <w:rPr>
          <w:vertAlign w:val="superscript"/>
        </w:rPr>
        <w:t>-</w:t>
      </w:r>
      <w:r>
        <w:t xml:space="preserve"> is an ion called bicarbonate. H</w:t>
      </w:r>
      <w:r w:rsidRPr="001B4268">
        <w:rPr>
          <w:vertAlign w:val="superscript"/>
        </w:rPr>
        <w:t>+</w:t>
      </w:r>
      <w:r>
        <w:t xml:space="preserve"> is the hydrogen ion.  </w:t>
      </w:r>
      <w:r w:rsidRPr="00451C50">
        <w:t>The acidity of a sea</w:t>
      </w:r>
      <w:ins w:id="175" w:author="Nicole LaDue" w:date="2010-11-15T22:52:00Z">
        <w:r w:rsidR="00A71A10" w:rsidRPr="00451C50">
          <w:t xml:space="preserve"> </w:t>
        </w:r>
      </w:ins>
      <w:r w:rsidRPr="00451C50">
        <w:t xml:space="preserve"> water is a measure of the amount of hydrogen ions in the water.  </w:t>
      </w:r>
    </w:p>
    <w:p w:rsidR="00E53325" w:rsidRDefault="00E53325" w:rsidP="001B4268">
      <w:r>
        <w:t>We do not have time in this course to describe the biological effects of ocean water acidity but those of you who have ever had a fish tank may recall that you added chemicals to the tank to prevent it from becoming too acid.  The reason that your tank needed this treatment is that organic matter (mostly fish feces) decay in the bottom of the tank producing CO</w:t>
      </w:r>
      <w:r w:rsidRPr="00E53325">
        <w:rPr>
          <w:vertAlign w:val="subscript"/>
        </w:rPr>
        <w:t>2</w:t>
      </w:r>
      <w:del w:id="176" w:author="Nicole LaDue" w:date="2010-11-15T22:53:00Z">
        <w:r w:rsidDel="006D1D08">
          <w:delText xml:space="preserve"> </w:delText>
        </w:r>
      </w:del>
      <w:r>
        <w:t xml:space="preserve">.  </w:t>
      </w:r>
    </w:p>
    <w:p w:rsidR="00E53325" w:rsidRDefault="00E53325" w:rsidP="001B4268">
      <w:r>
        <w:t xml:space="preserve">1) </w:t>
      </w:r>
      <w:commentRangeStart w:id="177"/>
      <w:r>
        <w:t>Using the concept of chemical equilibrium, explain why increasing carbon dioxide in the atmosphere may lead to increased acidity of water.</w:t>
      </w:r>
    </w:p>
    <w:p w:rsidR="00E53325" w:rsidRDefault="00E53325" w:rsidP="001B4268"/>
    <w:p w:rsidR="00E53325" w:rsidRDefault="00E53325" w:rsidP="001B4268"/>
    <w:p w:rsidR="00E53325" w:rsidRDefault="00E53325" w:rsidP="001B4268"/>
    <w:p w:rsidR="00985ED3" w:rsidRDefault="00E53325" w:rsidP="00985ED3">
      <w:r>
        <w:t xml:space="preserve">2) </w:t>
      </w:r>
      <w:r w:rsidR="00985ED3">
        <w:t>Using the concept of chemical equilibrium, explain why increasing global temperature may lead to decrease in acidity of sea water</w:t>
      </w:r>
      <w:commentRangeEnd w:id="177"/>
      <w:r w:rsidR="00451C50">
        <w:rPr>
          <w:rStyle w:val="CommentReference"/>
          <w:vanish/>
        </w:rPr>
        <w:commentReference w:id="177"/>
      </w:r>
      <w:r w:rsidR="00985ED3">
        <w:t>.</w:t>
      </w:r>
    </w:p>
    <w:p w:rsidR="001B4268" w:rsidRPr="001B4268" w:rsidRDefault="001B4268" w:rsidP="001B4268"/>
    <w:p w:rsidR="001B4268" w:rsidRPr="001B4268" w:rsidRDefault="001B4268"/>
    <w:p w:rsidR="00307B2F" w:rsidRDefault="00307B2F"/>
    <w:p w:rsidR="00502952" w:rsidRDefault="00502952"/>
    <w:sectPr w:rsidR="00502952" w:rsidSect="00C33520">
      <w:pgSz w:w="12240" w:h="15840"/>
      <w:pgMar w:top="1440" w:right="1800" w:bottom="1440" w:left="1800" w:gutter="0"/>
      <w:printerSettings r:id="rId14"/>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37" w:author="Nicole LaDue" w:date="2010-11-15T22:53:00Z" w:initials="NL">
    <w:p w:rsidR="006D1D08" w:rsidRDefault="006D1D08">
      <w:pPr>
        <w:pStyle w:val="CommentText"/>
      </w:pPr>
      <w:r>
        <w:rPr>
          <w:rStyle w:val="CommentReference"/>
        </w:rPr>
        <w:annotationRef/>
      </w:r>
      <w:r>
        <w:t>I feel like you’ve made a leap here.  In you examples you looked only at changing the distance by changing the length of the lever or the size of the fulcrum.  Nothing about changing weight.</w:t>
      </w:r>
    </w:p>
  </w:comment>
  <w:comment w:id="38" w:author="Nicole LaDue" w:date="2010-11-15T22:53:00Z" w:initials="NL">
    <w:p w:rsidR="006D1D08" w:rsidRDefault="006D1D08">
      <w:pPr>
        <w:pStyle w:val="CommentText"/>
      </w:pPr>
      <w:r>
        <w:rPr>
          <w:rStyle w:val="CommentReference"/>
        </w:rPr>
        <w:annotationRef/>
      </w:r>
      <w:r>
        <w:t>Oh, I get it, the previous paragraph segues into this example…</w:t>
      </w:r>
    </w:p>
  </w:comment>
  <w:comment w:id="47" w:author="Nicole LaDue" w:date="2010-11-15T22:53:00Z" w:initials="NL">
    <w:p w:rsidR="006D1D08" w:rsidRDefault="006D1D08">
      <w:pPr>
        <w:pStyle w:val="CommentText"/>
      </w:pPr>
      <w:r>
        <w:rPr>
          <w:rStyle w:val="CommentReference"/>
        </w:rPr>
        <w:annotationRef/>
      </w:r>
      <w:r>
        <w:t>Are we just looking at the atmosphere?  Then cut one of these sentences?</w:t>
      </w:r>
    </w:p>
  </w:comment>
  <w:comment w:id="81" w:author="Nicole LaDue" w:date="2010-11-15T22:53:00Z" w:initials="NL">
    <w:p w:rsidR="006D1D08" w:rsidRDefault="006D1D08">
      <w:pPr>
        <w:pStyle w:val="CommentText"/>
      </w:pPr>
      <w:r>
        <w:rPr>
          <w:rStyle w:val="CommentReference"/>
        </w:rPr>
        <w:annotationRef/>
      </w:r>
      <w:r>
        <w:t>Don’t know what this word is.</w:t>
      </w:r>
    </w:p>
  </w:comment>
  <w:comment w:id="100" w:author="Nicole LaDue" w:date="2010-11-15T22:53:00Z" w:initials="NL">
    <w:p w:rsidR="006D1D08" w:rsidRDefault="006D1D08">
      <w:pPr>
        <w:pStyle w:val="CommentText"/>
      </w:pPr>
      <w:r>
        <w:rPr>
          <w:rStyle w:val="CommentReference"/>
        </w:rPr>
        <w:annotationRef/>
      </w:r>
      <w:r>
        <w:t>Is this the correct word to add?</w:t>
      </w:r>
    </w:p>
  </w:comment>
  <w:comment w:id="151" w:author="Nicole LaDue" w:date="2010-11-15T22:53:00Z" w:initials="NL">
    <w:p w:rsidR="006D1D08" w:rsidRDefault="006D1D08">
      <w:pPr>
        <w:pStyle w:val="CommentText"/>
      </w:pPr>
      <w:r>
        <w:rPr>
          <w:rStyle w:val="CommentReference"/>
        </w:rPr>
        <w:annotationRef/>
      </w:r>
      <w:r>
        <w:t>What does this mean? Did I get it right?</w:t>
      </w:r>
    </w:p>
  </w:comment>
  <w:comment w:id="165" w:author="Nicole LaDue" w:date="2010-11-15T22:53:00Z" w:initials="NL">
    <w:p w:rsidR="006D1D08" w:rsidRDefault="006D1D08">
      <w:pPr>
        <w:pStyle w:val="CommentText"/>
      </w:pPr>
      <w:r>
        <w:rPr>
          <w:rStyle w:val="CommentReference"/>
        </w:rPr>
        <w:annotationRef/>
      </w:r>
      <w:r>
        <w:t>Is this what you’re looking for?  Then increase/decrease temp would work – or did you also want to include increasing concentration?</w:t>
      </w:r>
    </w:p>
  </w:comment>
  <w:comment w:id="170" w:author="Nicole LaDue" w:date="2010-11-15T22:54:00Z" w:initials="NL">
    <w:p w:rsidR="006D1D08" w:rsidRDefault="006D1D08">
      <w:pPr>
        <w:pStyle w:val="CommentText"/>
      </w:pPr>
      <w:r>
        <w:rPr>
          <w:rStyle w:val="CommentReference"/>
        </w:rPr>
        <w:annotationRef/>
      </w:r>
      <w:r>
        <w:t>Is it more correct to say more acid, or more acidic?</w:t>
      </w:r>
    </w:p>
  </w:comment>
  <w:comment w:id="177" w:author="Nicole LaDue" w:date="2010-11-15T22:57:00Z" w:initials="NL">
    <w:p w:rsidR="00451C50" w:rsidRDefault="00451C50">
      <w:pPr>
        <w:pStyle w:val="CommentText"/>
      </w:pPr>
      <w:r>
        <w:rPr>
          <w:rStyle w:val="CommentReference"/>
        </w:rPr>
        <w:annotationRef/>
      </w:r>
      <w:r>
        <w:t xml:space="preserve">These are great conclusion questions. </w:t>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MT Extra">
    <w:panose1 w:val="05050102010205020202"/>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trackRevision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C33520"/>
    <w:rsid w:val="00037471"/>
    <w:rsid w:val="0008010E"/>
    <w:rsid w:val="00095097"/>
    <w:rsid w:val="00101BAD"/>
    <w:rsid w:val="001157AE"/>
    <w:rsid w:val="00184182"/>
    <w:rsid w:val="00187DB1"/>
    <w:rsid w:val="001B4268"/>
    <w:rsid w:val="001D5672"/>
    <w:rsid w:val="002062CB"/>
    <w:rsid w:val="0026666C"/>
    <w:rsid w:val="0028368A"/>
    <w:rsid w:val="002C4060"/>
    <w:rsid w:val="002E447D"/>
    <w:rsid w:val="002E5277"/>
    <w:rsid w:val="00307B2F"/>
    <w:rsid w:val="00313D72"/>
    <w:rsid w:val="00344FED"/>
    <w:rsid w:val="003D640C"/>
    <w:rsid w:val="003F6122"/>
    <w:rsid w:val="0041493A"/>
    <w:rsid w:val="004429B7"/>
    <w:rsid w:val="00451C50"/>
    <w:rsid w:val="00462490"/>
    <w:rsid w:val="00462F6F"/>
    <w:rsid w:val="004B5416"/>
    <w:rsid w:val="00502952"/>
    <w:rsid w:val="00510C62"/>
    <w:rsid w:val="00556D94"/>
    <w:rsid w:val="005800F0"/>
    <w:rsid w:val="00612322"/>
    <w:rsid w:val="00662D74"/>
    <w:rsid w:val="00684972"/>
    <w:rsid w:val="006D1D08"/>
    <w:rsid w:val="00735884"/>
    <w:rsid w:val="007818D2"/>
    <w:rsid w:val="00781A4A"/>
    <w:rsid w:val="007E66BF"/>
    <w:rsid w:val="007E737D"/>
    <w:rsid w:val="00856EDE"/>
    <w:rsid w:val="00864B94"/>
    <w:rsid w:val="0089761B"/>
    <w:rsid w:val="008B07DD"/>
    <w:rsid w:val="008B3EC5"/>
    <w:rsid w:val="008F6634"/>
    <w:rsid w:val="00912384"/>
    <w:rsid w:val="00985ED3"/>
    <w:rsid w:val="009A44AD"/>
    <w:rsid w:val="009A551E"/>
    <w:rsid w:val="009A6464"/>
    <w:rsid w:val="009F47A4"/>
    <w:rsid w:val="00A03C56"/>
    <w:rsid w:val="00A71A10"/>
    <w:rsid w:val="00A819A0"/>
    <w:rsid w:val="00AC6615"/>
    <w:rsid w:val="00AD7617"/>
    <w:rsid w:val="00B0042E"/>
    <w:rsid w:val="00B06C60"/>
    <w:rsid w:val="00B276FF"/>
    <w:rsid w:val="00BC77B9"/>
    <w:rsid w:val="00C05BCA"/>
    <w:rsid w:val="00C30AA2"/>
    <w:rsid w:val="00C33520"/>
    <w:rsid w:val="00C5068E"/>
    <w:rsid w:val="00C965D7"/>
    <w:rsid w:val="00CB0950"/>
    <w:rsid w:val="00CB44AA"/>
    <w:rsid w:val="00D3551D"/>
    <w:rsid w:val="00D36CA2"/>
    <w:rsid w:val="00DB5A5C"/>
    <w:rsid w:val="00E23265"/>
    <w:rsid w:val="00E53325"/>
    <w:rsid w:val="00ED5DC5"/>
    <w:rsid w:val="00F35A16"/>
    <w:rsid w:val="00FA3CFA"/>
    <w:rsid w:val="00FB1CE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A7C"/>
    <w:rPr>
      <w:rFonts w:ascii="Arial" w:hAnsi="Arial"/>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344FE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64B94"/>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864B94"/>
    <w:rPr>
      <w:rFonts w:ascii="Lucida Grande" w:hAnsi="Lucida Grande"/>
      <w:sz w:val="18"/>
      <w:szCs w:val="18"/>
    </w:rPr>
  </w:style>
  <w:style w:type="character" w:styleId="Strong">
    <w:name w:val="Strong"/>
    <w:basedOn w:val="DefaultParagraphFont"/>
    <w:uiPriority w:val="22"/>
    <w:qFormat/>
    <w:rsid w:val="00864B94"/>
    <w:rPr>
      <w:b/>
      <w:bCs/>
    </w:rPr>
  </w:style>
  <w:style w:type="character" w:styleId="CommentReference">
    <w:name w:val="annotation reference"/>
    <w:basedOn w:val="DefaultParagraphFont"/>
    <w:uiPriority w:val="99"/>
    <w:semiHidden/>
    <w:unhideWhenUsed/>
    <w:rsid w:val="007818D2"/>
    <w:rPr>
      <w:sz w:val="18"/>
      <w:szCs w:val="18"/>
    </w:rPr>
  </w:style>
  <w:style w:type="paragraph" w:styleId="CommentText">
    <w:name w:val="annotation text"/>
    <w:basedOn w:val="Normal"/>
    <w:link w:val="CommentTextChar"/>
    <w:uiPriority w:val="99"/>
    <w:semiHidden/>
    <w:unhideWhenUsed/>
    <w:rsid w:val="007818D2"/>
    <w:rPr>
      <w:sz w:val="24"/>
    </w:rPr>
  </w:style>
  <w:style w:type="character" w:customStyle="1" w:styleId="CommentTextChar">
    <w:name w:val="Comment Text Char"/>
    <w:basedOn w:val="DefaultParagraphFont"/>
    <w:link w:val="CommentText"/>
    <w:uiPriority w:val="99"/>
    <w:semiHidden/>
    <w:rsid w:val="007818D2"/>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7818D2"/>
    <w:rPr>
      <w:b/>
      <w:bCs/>
      <w:sz w:val="20"/>
      <w:szCs w:val="20"/>
    </w:rPr>
  </w:style>
  <w:style w:type="character" w:customStyle="1" w:styleId="CommentSubjectChar">
    <w:name w:val="Comment Subject Char"/>
    <w:basedOn w:val="CommentTextChar"/>
    <w:link w:val="CommentSubject"/>
    <w:uiPriority w:val="99"/>
    <w:semiHidden/>
    <w:rsid w:val="007818D2"/>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printerSettings" Target="printerSettings/printerSettings1.bin"/><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comments" Target="comments.xml"/><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1759</Words>
  <Characters>10031</Characters>
  <Application>Microsoft Word 12.1.0</Application>
  <DocSecurity>0</DocSecurity>
  <Lines>83</Lines>
  <Paragraphs>20</Paragraphs>
  <ScaleCrop>false</ScaleCrop>
  <Company>MSU</Company>
  <LinksUpToDate>false</LinksUpToDate>
  <CharactersWithSpaces>12318</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Nicole LaDue</cp:lastModifiedBy>
  <cp:revision>2</cp:revision>
  <dcterms:created xsi:type="dcterms:W3CDTF">2010-11-16T04:02:00Z</dcterms:created>
  <dcterms:modified xsi:type="dcterms:W3CDTF">2010-11-16T04:02:00Z</dcterms:modified>
</cp:coreProperties>
</file>